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6C6C1" w14:textId="77777777" w:rsidR="00A96179" w:rsidRPr="0007424F" w:rsidRDefault="00A96179" w:rsidP="00A96179">
      <w:pPr>
        <w:rPr>
          <w:b/>
          <w:sz w:val="28"/>
        </w:rPr>
      </w:pPr>
      <w:r w:rsidRPr="003E065A">
        <w:rPr>
          <w:b/>
          <w:bCs/>
          <w:sz w:val="32"/>
          <w:szCs w:val="32"/>
        </w:rPr>
        <w:t>RENOMÉ BÁNYA Kft</w:t>
      </w:r>
      <w:r>
        <w:rPr>
          <w:b/>
          <w:sz w:val="28"/>
        </w:rPr>
        <w:t>.</w:t>
      </w:r>
    </w:p>
    <w:p w14:paraId="2EB7D035" w14:textId="77777777" w:rsidR="00EF3249" w:rsidRPr="00193D79" w:rsidRDefault="00EF3249" w:rsidP="00EF3249">
      <w:pPr>
        <w:pStyle w:val="Nincstrkz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</w:rPr>
        <w:t>1036</w:t>
      </w:r>
      <w:r w:rsidRPr="00184C4A">
        <w:rPr>
          <w:rFonts w:ascii="Times New Roman" w:eastAsiaTheme="minorHAnsi" w:hAnsi="Times New Roman"/>
          <w:b/>
          <w:sz w:val="28"/>
        </w:rPr>
        <w:t xml:space="preserve"> Budapest, </w:t>
      </w:r>
      <w:r>
        <w:rPr>
          <w:rFonts w:ascii="Times New Roman" w:eastAsiaTheme="minorHAnsi" w:hAnsi="Times New Roman"/>
          <w:b/>
          <w:sz w:val="28"/>
        </w:rPr>
        <w:t>Bécsi út 85</w:t>
      </w:r>
      <w:r w:rsidRPr="00184C4A">
        <w:rPr>
          <w:rFonts w:ascii="Times New Roman" w:eastAsiaTheme="minorHAnsi" w:hAnsi="Times New Roman"/>
          <w:b/>
          <w:sz w:val="28"/>
        </w:rPr>
        <w:t xml:space="preserve">. </w:t>
      </w:r>
      <w:r>
        <w:rPr>
          <w:rFonts w:ascii="Times New Roman" w:hAnsi="Times New Roman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5B7D986" wp14:editId="5920E11D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7914640" cy="790575"/>
                <wp:effectExtent l="0" t="0" r="24765" b="28575"/>
                <wp:wrapNone/>
                <wp:docPr id="26" name="Téglala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4640" cy="790575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w14:anchorId="6000B047" id="Téglalap 26" o:spid="_x0000_s1026" style="position:absolute;margin-left:0;margin-top:0;width:623.2pt;height:62.25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" o:allowincell="f" fillcolor="#4bacc6" strokecolor="#31849b">
                <w10:wrap anchorx="page" anchory="page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D6903E7" wp14:editId="20C7A41D">
                <wp:simplePos x="0" y="0"/>
                <wp:positionH relativeFrom="page">
                  <wp:posOffset>402590</wp:posOffset>
                </wp:positionH>
                <wp:positionV relativeFrom="page">
                  <wp:posOffset>-257810</wp:posOffset>
                </wp:positionV>
                <wp:extent cx="90805" cy="11207115"/>
                <wp:effectExtent l="0" t="0" r="23495" b="12700"/>
                <wp:wrapNone/>
                <wp:docPr id="25" name="Téglala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58D73709" id="Téglalap 25" o:spid="_x0000_s1026" style="position:absolute;margin-left:31.7pt;margin-top:-20.3pt;width:7.15pt;height:882.45pt;z-index:251662336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" o:allowincell="f" strokecolor="#31849b">
                <w10:wrap anchorx="page" anchory="page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5EFB54B" wp14:editId="780AC008">
                <wp:simplePos x="0" y="0"/>
                <wp:positionH relativeFrom="page">
                  <wp:posOffset>7063105</wp:posOffset>
                </wp:positionH>
                <wp:positionV relativeFrom="page">
                  <wp:posOffset>-257810</wp:posOffset>
                </wp:positionV>
                <wp:extent cx="90805" cy="11207115"/>
                <wp:effectExtent l="0" t="0" r="23495" b="12700"/>
                <wp:wrapNone/>
                <wp:docPr id="24" name="Téglala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7393D2D2" id="Téglalap 24" o:spid="_x0000_s1026" style="position:absolute;margin-left:556.15pt;margin-top:-20.3pt;width:7.15pt;height:882.45pt;z-index:251661312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" o:allowincell="f" strokecolor="#31849b">
                <w10:wrap anchorx="page" anchory="page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75DF2D" wp14:editId="77FFAD51">
                <wp:simplePos x="0" y="0"/>
                <wp:positionH relativeFrom="page">
                  <wp:posOffset>-179705</wp:posOffset>
                </wp:positionH>
                <wp:positionV relativeFrom="page">
                  <wp:posOffset>9525</wp:posOffset>
                </wp:positionV>
                <wp:extent cx="7914640" cy="790575"/>
                <wp:effectExtent l="0" t="0" r="24765" b="28575"/>
                <wp:wrapNone/>
                <wp:docPr id="23" name="Téglala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4640" cy="790575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w14:anchorId="48EDE97B" id="Téglalap 23" o:spid="_x0000_s1026" style="position:absolute;margin-left:-14.15pt;margin-top:.75pt;width:623.2pt;height:62.25pt;z-index:251660288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" o:allowincell="f" fillcolor="#4bacc6" strokecolor="#31849b">
                <w10:wrap anchorx="page" anchory="page"/>
              </v:rect>
            </w:pict>
          </mc:Fallback>
        </mc:AlternateContent>
      </w:r>
    </w:p>
    <w:p w14:paraId="5CBB509A" w14:textId="77777777" w:rsidR="00EF3249" w:rsidRDefault="00EF3249" w:rsidP="00EF3249">
      <w:pPr>
        <w:pStyle w:val="Nincstrkz"/>
        <w:jc w:val="center"/>
        <w:rPr>
          <w:rFonts w:ascii="Cambria" w:hAnsi="Cambria"/>
          <w:sz w:val="72"/>
          <w:szCs w:val="72"/>
        </w:rPr>
      </w:pPr>
    </w:p>
    <w:p w14:paraId="19100B80" w14:textId="77777777" w:rsidR="00EF3249" w:rsidRDefault="00EF3249" w:rsidP="00EF3249">
      <w:pPr>
        <w:pStyle w:val="Nincstrkz"/>
        <w:jc w:val="center"/>
        <w:rPr>
          <w:rFonts w:ascii="Cambria" w:hAnsi="Cambria"/>
          <w:sz w:val="72"/>
          <w:szCs w:val="72"/>
        </w:rPr>
      </w:pPr>
    </w:p>
    <w:p w14:paraId="1795E207" w14:textId="77777777" w:rsidR="00EF3249" w:rsidRDefault="00EF3249" w:rsidP="00EF3249">
      <w:pPr>
        <w:pStyle w:val="Nincstrkz"/>
        <w:jc w:val="center"/>
        <w:rPr>
          <w:rFonts w:ascii="Cambria" w:hAnsi="Cambria"/>
          <w:sz w:val="72"/>
          <w:szCs w:val="72"/>
        </w:rPr>
      </w:pPr>
    </w:p>
    <w:p w14:paraId="6FC8D292" w14:textId="77777777" w:rsidR="00367706" w:rsidRDefault="00EF3249" w:rsidP="00A96179">
      <w:pPr>
        <w:spacing w:after="0" w:line="360" w:lineRule="auto"/>
        <w:ind w:left="-284" w:right="-284"/>
        <w:jc w:val="center"/>
        <w:rPr>
          <w:rFonts w:ascii="Arial Black" w:hAnsi="Arial Black"/>
          <w:sz w:val="36"/>
          <w:szCs w:val="36"/>
        </w:rPr>
      </w:pPr>
      <w:r w:rsidRPr="00DD4EAB">
        <w:rPr>
          <w:rFonts w:ascii="Arial Black" w:hAnsi="Arial Black"/>
          <w:sz w:val="36"/>
          <w:szCs w:val="36"/>
        </w:rPr>
        <w:t>„</w:t>
      </w:r>
      <w:r>
        <w:rPr>
          <w:rFonts w:ascii="Arial Black" w:hAnsi="Arial Black"/>
          <w:sz w:val="36"/>
          <w:szCs w:val="36"/>
        </w:rPr>
        <w:t>Sajópetri</w:t>
      </w:r>
      <w:r w:rsidRPr="00DD4EAB">
        <w:rPr>
          <w:rFonts w:ascii="Arial Black" w:hAnsi="Arial Black"/>
          <w:sz w:val="36"/>
          <w:szCs w:val="36"/>
        </w:rPr>
        <w:t xml:space="preserve"> I.-</w:t>
      </w:r>
      <w:r>
        <w:rPr>
          <w:rFonts w:ascii="Arial Black" w:hAnsi="Arial Black"/>
          <w:sz w:val="36"/>
          <w:szCs w:val="36"/>
        </w:rPr>
        <w:t xml:space="preserve"> kavics</w:t>
      </w:r>
      <w:r w:rsidRPr="00DD4EAB">
        <w:rPr>
          <w:rFonts w:ascii="Arial Black" w:hAnsi="Arial Black"/>
          <w:sz w:val="36"/>
          <w:szCs w:val="36"/>
        </w:rPr>
        <w:t xml:space="preserve">” védőnevű </w:t>
      </w:r>
      <w:r w:rsidR="00367706">
        <w:rPr>
          <w:rFonts w:ascii="Arial Black" w:hAnsi="Arial Black"/>
          <w:sz w:val="36"/>
          <w:szCs w:val="36"/>
        </w:rPr>
        <w:t xml:space="preserve">bánya </w:t>
      </w:r>
      <w:r w:rsidR="00E036C4">
        <w:rPr>
          <w:rFonts w:ascii="Arial Black" w:hAnsi="Arial Black"/>
          <w:sz w:val="36"/>
          <w:szCs w:val="36"/>
        </w:rPr>
        <w:t>működésére</w:t>
      </w:r>
      <w:r w:rsidR="00A96179">
        <w:rPr>
          <w:rFonts w:ascii="Arial Black" w:hAnsi="Arial Black"/>
          <w:sz w:val="36"/>
          <w:szCs w:val="36"/>
        </w:rPr>
        <w:t xml:space="preserve"> vonatkozó </w:t>
      </w:r>
    </w:p>
    <w:p w14:paraId="45FA8DA2" w14:textId="30D829D0" w:rsidR="00EF3249" w:rsidRDefault="00E036C4" w:rsidP="00A96179">
      <w:pPr>
        <w:spacing w:after="0" w:line="360" w:lineRule="auto"/>
        <w:ind w:left="-284" w:right="-284"/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b/>
          <w:sz w:val="36"/>
          <w:szCs w:val="36"/>
        </w:rPr>
        <w:t xml:space="preserve">BO-08/KTF/09917-34/2018. számú </w:t>
      </w:r>
      <w:r w:rsidR="00A96179">
        <w:rPr>
          <w:rFonts w:ascii="Arial Black" w:hAnsi="Arial Black"/>
          <w:sz w:val="36"/>
          <w:szCs w:val="36"/>
        </w:rPr>
        <w:t xml:space="preserve">környezetvédelmi engedély </w:t>
      </w:r>
    </w:p>
    <w:p w14:paraId="73635A4E" w14:textId="6FAB81BE" w:rsidR="00A96179" w:rsidRPr="00C26531" w:rsidRDefault="00A96179" w:rsidP="00A96179">
      <w:pPr>
        <w:spacing w:after="0" w:line="360" w:lineRule="auto"/>
        <w:ind w:left="-284" w:right="-284"/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sz w:val="36"/>
          <w:szCs w:val="36"/>
        </w:rPr>
        <w:t>módosítási kérel</w:t>
      </w:r>
      <w:r w:rsidR="00E036C4">
        <w:rPr>
          <w:rFonts w:ascii="Arial Black" w:hAnsi="Arial Black"/>
          <w:sz w:val="36"/>
          <w:szCs w:val="36"/>
        </w:rPr>
        <w:t>me</w:t>
      </w:r>
    </w:p>
    <w:p w14:paraId="38185366" w14:textId="77777777" w:rsidR="00EF3249" w:rsidRDefault="00EF3249" w:rsidP="00EF3249">
      <w:pPr>
        <w:pStyle w:val="Nincstrkz"/>
        <w:rPr>
          <w:rFonts w:ascii="Cambria" w:hAnsi="Cambria"/>
          <w:sz w:val="36"/>
          <w:szCs w:val="36"/>
        </w:rPr>
      </w:pPr>
    </w:p>
    <w:p w14:paraId="184437D7" w14:textId="77777777" w:rsidR="00EF3249" w:rsidRDefault="00EF3249" w:rsidP="00EF3249"/>
    <w:p w14:paraId="0C1EE709" w14:textId="77777777" w:rsidR="00EF3249" w:rsidRDefault="00EF3249" w:rsidP="00EF3249"/>
    <w:p w14:paraId="1891F307" w14:textId="7499835C" w:rsidR="00EF3249" w:rsidRPr="00ED3CAF" w:rsidRDefault="00EF3249" w:rsidP="00EF3249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20</w:t>
      </w:r>
      <w:r w:rsidR="00A96179">
        <w:rPr>
          <w:rFonts w:cs="Times New Roman"/>
          <w:b/>
          <w:sz w:val="36"/>
          <w:szCs w:val="36"/>
        </w:rPr>
        <w:t>2</w:t>
      </w:r>
      <w:r w:rsidR="00E036C4">
        <w:rPr>
          <w:rFonts w:cs="Times New Roman"/>
          <w:b/>
          <w:sz w:val="36"/>
          <w:szCs w:val="36"/>
        </w:rPr>
        <w:t>5</w:t>
      </w:r>
      <w:r w:rsidRPr="00ED3CAF">
        <w:rPr>
          <w:rFonts w:cs="Times New Roman"/>
          <w:b/>
          <w:sz w:val="36"/>
          <w:szCs w:val="36"/>
        </w:rPr>
        <w:t xml:space="preserve">. </w:t>
      </w:r>
      <w:r w:rsidR="00367706">
        <w:rPr>
          <w:rFonts w:cs="Times New Roman"/>
          <w:b/>
          <w:sz w:val="36"/>
          <w:szCs w:val="36"/>
        </w:rPr>
        <w:t>április</w:t>
      </w:r>
    </w:p>
    <w:p w14:paraId="32251435" w14:textId="77777777" w:rsidR="00EF3249" w:rsidRDefault="00EF3249" w:rsidP="00EF3249"/>
    <w:p w14:paraId="07F86A63" w14:textId="77777777" w:rsidR="00EF3249" w:rsidRDefault="00EF3249" w:rsidP="00EF3249">
      <w:pPr>
        <w:rPr>
          <w:b/>
          <w:sz w:val="32"/>
        </w:rPr>
      </w:pPr>
    </w:p>
    <w:p w14:paraId="60161DB9" w14:textId="77777777" w:rsidR="00EF3249" w:rsidRDefault="00EF3249" w:rsidP="00EF3249">
      <w:pPr>
        <w:rPr>
          <w:b/>
          <w:sz w:val="32"/>
        </w:rPr>
      </w:pPr>
    </w:p>
    <w:p w14:paraId="4B7F202B" w14:textId="77777777" w:rsidR="00EF3249" w:rsidRPr="00EB1673" w:rsidRDefault="00EF3249" w:rsidP="00EF3249">
      <w:pPr>
        <w:rPr>
          <w:b/>
          <w:sz w:val="32"/>
        </w:rPr>
      </w:pPr>
      <w:r>
        <w:rPr>
          <w:noProof/>
          <w:sz w:val="28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6A8F2D0" wp14:editId="3A77EF1A">
                <wp:simplePos x="0" y="0"/>
                <wp:positionH relativeFrom="column">
                  <wp:posOffset>2446020</wp:posOffset>
                </wp:positionH>
                <wp:positionV relativeFrom="paragraph">
                  <wp:posOffset>452755</wp:posOffset>
                </wp:positionV>
                <wp:extent cx="1664970" cy="295910"/>
                <wp:effectExtent l="0" t="0" r="0" b="0"/>
                <wp:wrapNone/>
                <wp:docPr id="5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64970" cy="29591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0D693" w14:textId="77777777" w:rsidR="00EF3249" w:rsidRDefault="00EF3249" w:rsidP="00EF3249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 w:rsidRPr="00F37103">
                              <w:rPr>
                                <w:color w:val="FF0000"/>
                                <w:sz w:val="28"/>
                                <w:szCs w:val="28"/>
                              </w:rPr>
                              <w:t>HATÁS-KÖR 2000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8F2D0" id="_x0000_t202" coordsize="21600,21600" o:spt="202" path="m,l,21600r21600,l21600,xe">
                <v:stroke joinstyle="miter"/>
                <v:path gradientshapeok="t" o:connecttype="rect"/>
              </v:shapetype>
              <v:shape id="WordArt 5" o:spid="_x0000_s1026" type="#_x0000_t202" style="position:absolute;margin-left:192.6pt;margin-top:35.65pt;width:131.1pt;height:2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CC0D693" w14:textId="77777777" w:rsidR="00EF3249" w:rsidRDefault="00EF3249" w:rsidP="00EF3249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F37103">
                        <w:rPr>
                          <w:color w:val="FF0000"/>
                          <w:sz w:val="28"/>
                          <w:szCs w:val="28"/>
                        </w:rPr>
                        <w:t>HATÁS-KÖR 2000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hu-HU"/>
        </w:rPr>
        <w:drawing>
          <wp:anchor distT="0" distB="0" distL="114300" distR="114300" simplePos="0" relativeHeight="251665408" behindDoc="0" locked="0" layoutInCell="0" allowOverlap="1" wp14:anchorId="261C949C" wp14:editId="317DE82F">
            <wp:simplePos x="0" y="0"/>
            <wp:positionH relativeFrom="column">
              <wp:posOffset>1866900</wp:posOffset>
            </wp:positionH>
            <wp:positionV relativeFrom="paragraph">
              <wp:posOffset>418465</wp:posOffset>
            </wp:positionV>
            <wp:extent cx="434340" cy="432435"/>
            <wp:effectExtent l="0" t="0" r="3810" b="0"/>
            <wp:wrapTopAndBottom/>
            <wp:docPr id="21" name="Picture 4" descr="Ato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tomi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43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701E2EB" w14:textId="77777777" w:rsidR="00EF3249" w:rsidRDefault="00EF3249" w:rsidP="00EF3249">
      <w:pPr>
        <w:pStyle w:val="Szvegtrzs"/>
        <w:spacing w:line="240" w:lineRule="auto"/>
        <w:jc w:val="left"/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0" allowOverlap="1" wp14:anchorId="46411FCD" wp14:editId="4B6DD550">
                <wp:simplePos x="0" y="0"/>
                <wp:positionH relativeFrom="column">
                  <wp:posOffset>-405130</wp:posOffset>
                </wp:positionH>
                <wp:positionV relativeFrom="paragraph">
                  <wp:posOffset>602614</wp:posOffset>
                </wp:positionV>
                <wp:extent cx="6551295" cy="0"/>
                <wp:effectExtent l="0" t="19050" r="20955" b="19050"/>
                <wp:wrapTopAndBottom/>
                <wp:docPr id="22" name="Egyenes összekötő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B7A43" id="Egyenes összekötő 22" o:spid="_x0000_s1026" style="position:absolute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1.9pt,47.45pt" to="483.95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" o:allowincell="f" strokeweight="3pt">
                <v:stroke linestyle="thinThin"/>
                <w10:wrap type="topAndBottom"/>
              </v:line>
            </w:pict>
          </mc:Fallback>
        </mc:AlternateContent>
      </w:r>
    </w:p>
    <w:p w14:paraId="4E6B2E48" w14:textId="1179FA74" w:rsidR="00EF3249" w:rsidRPr="008A56EE" w:rsidRDefault="00EF3249" w:rsidP="00EF3249">
      <w:pPr>
        <w:spacing w:after="0" w:line="240" w:lineRule="auto"/>
        <w:jc w:val="center"/>
        <w:rPr>
          <w:rFonts w:cs="Times New Roman"/>
          <w:szCs w:val="24"/>
        </w:rPr>
      </w:pPr>
      <w:bookmarkStart w:id="0" w:name="_Toc287444273"/>
      <w:bookmarkStart w:id="1" w:name="_Toc311754212"/>
      <w:bookmarkStart w:id="2" w:name="_Toc311754826"/>
      <w:bookmarkStart w:id="3" w:name="_Toc311918443"/>
      <w:bookmarkStart w:id="4" w:name="_Toc316411140"/>
      <w:bookmarkStart w:id="5" w:name="_Toc326356150"/>
      <w:bookmarkStart w:id="6" w:name="_Toc326356250"/>
      <w:bookmarkStart w:id="7" w:name="_Toc339484785"/>
      <w:bookmarkStart w:id="8" w:name="_Toc340050856"/>
      <w:bookmarkStart w:id="9" w:name="_Toc362438634"/>
      <w:bookmarkStart w:id="10" w:name="_Toc362810431"/>
      <w:bookmarkStart w:id="11" w:name="_Toc363469456"/>
      <w:bookmarkStart w:id="12" w:name="_Toc369381161"/>
      <w:r w:rsidRPr="008A56EE">
        <w:rPr>
          <w:rFonts w:cs="Times New Roman"/>
          <w:szCs w:val="24"/>
        </w:rPr>
        <w:t xml:space="preserve">Mérnöki Szolgáltató </w:t>
      </w:r>
      <w:r w:rsidR="00367706">
        <w:rPr>
          <w:rFonts w:cs="Times New Roman"/>
          <w:szCs w:val="24"/>
        </w:rPr>
        <w:t>és Tanácsadó Kf</w:t>
      </w:r>
      <w:r w:rsidRPr="008A56EE">
        <w:rPr>
          <w:rFonts w:cs="Times New Roman"/>
          <w:szCs w:val="24"/>
        </w:rPr>
        <w:t>t.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00DB62FE" w14:textId="77777777" w:rsidR="00EF3249" w:rsidRPr="008A56EE" w:rsidRDefault="00EF3249" w:rsidP="00EF3249">
      <w:pPr>
        <w:spacing w:after="0" w:line="240" w:lineRule="auto"/>
        <w:jc w:val="center"/>
        <w:rPr>
          <w:rFonts w:cs="Times New Roman"/>
          <w:b/>
          <w:i/>
          <w:szCs w:val="24"/>
        </w:rPr>
      </w:pPr>
      <w:r>
        <w:rPr>
          <w:rFonts w:cs="Times New Roman"/>
          <w:i/>
          <w:szCs w:val="24"/>
        </w:rPr>
        <w:t>3528 Miskolc, Lajos Árpád utca 19.</w:t>
      </w:r>
    </w:p>
    <w:p w14:paraId="7B714DC9" w14:textId="77777777" w:rsidR="00EF3249" w:rsidRPr="008A56EE" w:rsidRDefault="00EF3249" w:rsidP="00EF3249">
      <w:pPr>
        <w:spacing w:after="0" w:line="240" w:lineRule="auto"/>
        <w:jc w:val="center"/>
        <w:rPr>
          <w:rFonts w:cs="Times New Roman"/>
          <w:b/>
          <w:i/>
          <w:szCs w:val="24"/>
        </w:rPr>
      </w:pPr>
      <w:r w:rsidRPr="008A56EE">
        <w:rPr>
          <w:rFonts w:cs="Times New Roman"/>
          <w:i/>
          <w:szCs w:val="24"/>
        </w:rPr>
        <w:t>20/495-9080, 70/521-0394</w:t>
      </w:r>
    </w:p>
    <w:p w14:paraId="44C21BF8" w14:textId="77777777" w:rsidR="00EF3249" w:rsidRDefault="00EF3249" w:rsidP="00EF3249">
      <w:pPr>
        <w:pStyle w:val="Szvegtrzs"/>
        <w:spacing w:line="240" w:lineRule="auto"/>
        <w:jc w:val="center"/>
      </w:pPr>
      <w:r>
        <w:rPr>
          <w:i/>
        </w:rPr>
        <w:t xml:space="preserve">E-mail: </w:t>
      </w:r>
      <w:hyperlink r:id="rId7" w:history="1">
        <w:r w:rsidRPr="00D370D8">
          <w:rPr>
            <w:rStyle w:val="Hiperhivatkozs"/>
            <w:i/>
          </w:rPr>
          <w:t>kocski.attila@gmail.com</w:t>
        </w:r>
      </w:hyperlink>
    </w:p>
    <w:p w14:paraId="454A8708" w14:textId="020131E7" w:rsidR="00E036C4" w:rsidRPr="00E036C4" w:rsidRDefault="00E036C4" w:rsidP="00E036C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3" w:name="_Hlk45549247"/>
      <w:r w:rsidRPr="00E036C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„Sajópetri I.-kavics” </w:t>
      </w:r>
      <w:proofErr w:type="spellStart"/>
      <w:r w:rsidRPr="00E036C4">
        <w:rPr>
          <w:rFonts w:ascii="Times New Roman" w:hAnsi="Times New Roman" w:cs="Times New Roman"/>
          <w:bCs/>
          <w:sz w:val="24"/>
          <w:szCs w:val="24"/>
        </w:rPr>
        <w:t>védnevű</w:t>
      </w:r>
      <w:proofErr w:type="spellEnd"/>
      <w:r w:rsidRPr="00E036C4">
        <w:rPr>
          <w:rFonts w:ascii="Times New Roman" w:hAnsi="Times New Roman" w:cs="Times New Roman"/>
          <w:bCs/>
          <w:sz w:val="24"/>
          <w:szCs w:val="24"/>
        </w:rPr>
        <w:t xml:space="preserve"> bánya működésére vonatkozó BO-08/KTF/09917-34/2018. számú környezetvédelmi engedély módosítás</w:t>
      </w:r>
      <w:bookmarkEnd w:id="13"/>
      <w:r>
        <w:rPr>
          <w:rFonts w:ascii="Times New Roman" w:hAnsi="Times New Roman" w:cs="Times New Roman"/>
          <w:bCs/>
          <w:sz w:val="24"/>
          <w:szCs w:val="24"/>
        </w:rPr>
        <w:t>i kérelme</w:t>
      </w:r>
    </w:p>
    <w:p w14:paraId="572B1605" w14:textId="77777777" w:rsidR="00E036C4" w:rsidRDefault="00E036C4" w:rsidP="00E036C4">
      <w:pPr>
        <w:jc w:val="center"/>
        <w:rPr>
          <w:b/>
        </w:rPr>
      </w:pP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0" allowOverlap="1" wp14:anchorId="5D4D3221" wp14:editId="7588F0F4">
                <wp:simplePos x="0" y="0"/>
                <wp:positionH relativeFrom="column">
                  <wp:posOffset>-284480</wp:posOffset>
                </wp:positionH>
                <wp:positionV relativeFrom="paragraph">
                  <wp:posOffset>94614</wp:posOffset>
                </wp:positionV>
                <wp:extent cx="6334125" cy="0"/>
                <wp:effectExtent l="0" t="38100" r="47625" b="38100"/>
                <wp:wrapNone/>
                <wp:docPr id="78" name="Straight Connector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E9ECD" id="Straight Connector 677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2.4pt,7.45pt" to="476.3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" o:allowincell="f" strokeweight="6pt">
                <v:stroke linestyle="thickBetweenThin"/>
              </v:line>
            </w:pict>
          </mc:Fallback>
        </mc:AlternateContent>
      </w:r>
    </w:p>
    <w:p w14:paraId="1B6D64B6" w14:textId="77777777" w:rsidR="00E036C4" w:rsidRDefault="00E036C4" w:rsidP="00E036C4">
      <w:pPr>
        <w:jc w:val="both"/>
        <w:rPr>
          <w:rFonts w:ascii="Times New Roman" w:hAnsi="Times New Roman" w:cs="Times New Roman"/>
          <w:b/>
        </w:rPr>
      </w:pPr>
    </w:p>
    <w:p w14:paraId="2AF8AF09" w14:textId="5CD61195" w:rsidR="00E036C4" w:rsidRPr="00E036C4" w:rsidRDefault="00E036C4" w:rsidP="00E036C4">
      <w:pPr>
        <w:jc w:val="both"/>
        <w:rPr>
          <w:rFonts w:ascii="Times New Roman" w:hAnsi="Times New Roman" w:cs="Times New Roman"/>
          <w:b/>
        </w:rPr>
      </w:pPr>
      <w:r w:rsidRPr="00E036C4">
        <w:rPr>
          <w:rFonts w:ascii="Times New Roman" w:hAnsi="Times New Roman" w:cs="Times New Roman"/>
          <w:b/>
        </w:rPr>
        <w:t xml:space="preserve">MEGBÍZÓ: </w:t>
      </w:r>
      <w:r w:rsidRPr="00E036C4">
        <w:rPr>
          <w:rFonts w:ascii="Times New Roman" w:hAnsi="Times New Roman" w:cs="Times New Roman"/>
          <w:b/>
        </w:rPr>
        <w:tab/>
      </w:r>
      <w:r w:rsidRPr="00E036C4">
        <w:rPr>
          <w:rFonts w:ascii="Times New Roman" w:hAnsi="Times New Roman" w:cs="Times New Roman"/>
          <w:b/>
        </w:rPr>
        <w:tab/>
      </w:r>
    </w:p>
    <w:p w14:paraId="215FB15B" w14:textId="77777777" w:rsidR="00E036C4" w:rsidRPr="00E036C4" w:rsidRDefault="00E036C4" w:rsidP="00E036C4">
      <w:pPr>
        <w:pStyle w:val="Nincstrkz"/>
        <w:spacing w:line="360" w:lineRule="auto"/>
        <w:rPr>
          <w:rFonts w:ascii="Times New Roman" w:hAnsi="Times New Roman"/>
          <w:b/>
          <w:sz w:val="24"/>
          <w:szCs w:val="24"/>
        </w:rPr>
      </w:pPr>
      <w:r w:rsidRPr="00E036C4">
        <w:rPr>
          <w:rFonts w:ascii="Times New Roman" w:hAnsi="Times New Roman"/>
          <w:b/>
          <w:sz w:val="24"/>
          <w:szCs w:val="24"/>
        </w:rPr>
        <w:t>RENOMÉ BÁNYA Kft.</w:t>
      </w:r>
    </w:p>
    <w:p w14:paraId="40EE5E60" w14:textId="77777777" w:rsidR="00E036C4" w:rsidRDefault="00E036C4" w:rsidP="00E036C4">
      <w:pPr>
        <w:pStyle w:val="Nincstrkz"/>
        <w:spacing w:line="360" w:lineRule="auto"/>
        <w:rPr>
          <w:rFonts w:ascii="Times New Roman" w:hAnsi="Times New Roman"/>
          <w:sz w:val="24"/>
          <w:szCs w:val="24"/>
        </w:rPr>
      </w:pPr>
      <w:r w:rsidRPr="00E036C4">
        <w:rPr>
          <w:rFonts w:ascii="Times New Roman" w:hAnsi="Times New Roman"/>
          <w:sz w:val="24"/>
          <w:szCs w:val="24"/>
        </w:rPr>
        <w:t>1036 Budapest</w:t>
      </w:r>
    </w:p>
    <w:p w14:paraId="47FD3125" w14:textId="46A84866" w:rsidR="00E036C4" w:rsidRPr="00E036C4" w:rsidRDefault="00E036C4" w:rsidP="00E036C4">
      <w:pPr>
        <w:pStyle w:val="Nincstrkz"/>
        <w:spacing w:line="360" w:lineRule="auto"/>
        <w:rPr>
          <w:rFonts w:ascii="Times New Roman" w:hAnsi="Times New Roman"/>
          <w:sz w:val="24"/>
          <w:szCs w:val="24"/>
        </w:rPr>
      </w:pPr>
      <w:r w:rsidRPr="00E036C4">
        <w:rPr>
          <w:rFonts w:ascii="Times New Roman" w:hAnsi="Times New Roman"/>
          <w:sz w:val="24"/>
          <w:szCs w:val="24"/>
        </w:rPr>
        <w:t>Bécsi út 85.</w:t>
      </w:r>
    </w:p>
    <w:p w14:paraId="575331FB" w14:textId="77777777" w:rsidR="00E036C4" w:rsidRPr="00E036C4" w:rsidRDefault="00E036C4" w:rsidP="00E036C4">
      <w:pPr>
        <w:jc w:val="both"/>
        <w:rPr>
          <w:rFonts w:ascii="Times New Roman" w:hAnsi="Times New Roman" w:cs="Times New Roman"/>
          <w:szCs w:val="24"/>
        </w:rPr>
      </w:pPr>
    </w:p>
    <w:p w14:paraId="2DB14659" w14:textId="77777777" w:rsidR="00E036C4" w:rsidRPr="00E036C4" w:rsidRDefault="00E036C4" w:rsidP="00E036C4">
      <w:pPr>
        <w:jc w:val="both"/>
        <w:rPr>
          <w:rFonts w:ascii="Times New Roman" w:hAnsi="Times New Roman" w:cs="Times New Roman"/>
          <w:b/>
        </w:rPr>
      </w:pPr>
    </w:p>
    <w:p w14:paraId="04E487D9" w14:textId="77777777" w:rsidR="00E036C4" w:rsidRPr="00E036C4" w:rsidRDefault="00E036C4" w:rsidP="00E036C4">
      <w:pPr>
        <w:jc w:val="both"/>
        <w:rPr>
          <w:rFonts w:ascii="Times New Roman" w:hAnsi="Times New Roman" w:cs="Times New Roman"/>
        </w:rPr>
      </w:pPr>
      <w:r w:rsidRPr="00E036C4">
        <w:rPr>
          <w:rFonts w:ascii="Times New Roman" w:hAnsi="Times New Roman" w:cs="Times New Roman"/>
          <w:b/>
        </w:rPr>
        <w:t xml:space="preserve">KÉSZÍTETTE: </w:t>
      </w:r>
      <w:r w:rsidRPr="00E036C4">
        <w:rPr>
          <w:rFonts w:ascii="Times New Roman" w:hAnsi="Times New Roman" w:cs="Times New Roman"/>
          <w:b/>
        </w:rPr>
        <w:tab/>
      </w:r>
      <w:r w:rsidRPr="00E036C4">
        <w:rPr>
          <w:rFonts w:ascii="Times New Roman" w:hAnsi="Times New Roman" w:cs="Times New Roman"/>
          <w:b/>
        </w:rPr>
        <w:tab/>
      </w:r>
      <w:r w:rsidRPr="00E036C4">
        <w:rPr>
          <w:rFonts w:ascii="Times New Roman" w:hAnsi="Times New Roman" w:cs="Times New Roman"/>
        </w:rPr>
        <w:tab/>
      </w:r>
    </w:p>
    <w:p w14:paraId="4E3C3632" w14:textId="77777777" w:rsidR="00E036C4" w:rsidRPr="00E036C4" w:rsidRDefault="00E036C4" w:rsidP="00E036C4">
      <w:pPr>
        <w:jc w:val="both"/>
        <w:rPr>
          <w:rFonts w:ascii="Times New Roman" w:hAnsi="Times New Roman" w:cs="Times New Roman"/>
          <w:b/>
        </w:rPr>
      </w:pPr>
      <w:r w:rsidRPr="00E036C4">
        <w:rPr>
          <w:rFonts w:ascii="Times New Roman" w:hAnsi="Times New Roman" w:cs="Times New Roman"/>
          <w:b/>
        </w:rPr>
        <w:t>HATÁS – KÖR 2000</w:t>
      </w:r>
    </w:p>
    <w:p w14:paraId="76F7F600" w14:textId="6093C2E9" w:rsidR="00E036C4" w:rsidRPr="00E036C4" w:rsidRDefault="00E036C4" w:rsidP="00E036C4">
      <w:pPr>
        <w:jc w:val="both"/>
        <w:rPr>
          <w:rFonts w:ascii="Times New Roman" w:hAnsi="Times New Roman" w:cs="Times New Roman"/>
        </w:rPr>
      </w:pPr>
      <w:r w:rsidRPr="00E036C4">
        <w:rPr>
          <w:rFonts w:ascii="Times New Roman" w:hAnsi="Times New Roman" w:cs="Times New Roman"/>
        </w:rPr>
        <w:t xml:space="preserve">Mérnöki Szolgáltató </w:t>
      </w:r>
      <w:r w:rsidR="00367706">
        <w:rPr>
          <w:rFonts w:ascii="Times New Roman" w:hAnsi="Times New Roman" w:cs="Times New Roman"/>
        </w:rPr>
        <w:t>és Tanácsadó Kf</w:t>
      </w:r>
      <w:r w:rsidRPr="00E036C4">
        <w:rPr>
          <w:rFonts w:ascii="Times New Roman" w:hAnsi="Times New Roman" w:cs="Times New Roman"/>
        </w:rPr>
        <w:t>t.</w:t>
      </w:r>
    </w:p>
    <w:p w14:paraId="21A5560A" w14:textId="2BCE411E" w:rsidR="00E036C4" w:rsidRDefault="00E036C4" w:rsidP="00E036C4">
      <w:pPr>
        <w:jc w:val="both"/>
      </w:pPr>
      <w:r w:rsidRPr="00E036C4">
        <w:rPr>
          <w:rFonts w:ascii="Times New Roman" w:hAnsi="Times New Roman" w:cs="Times New Roman"/>
        </w:rPr>
        <w:t>3528 Miskolc, Lajos Árpád u. 19</w:t>
      </w:r>
      <w:r>
        <w:t>.</w:t>
      </w:r>
    </w:p>
    <w:p w14:paraId="5EE270CF" w14:textId="1BDD9AB7" w:rsidR="00E036C4" w:rsidRDefault="00E036C4" w:rsidP="00E036C4">
      <w:pPr>
        <w:jc w:val="both"/>
      </w:pPr>
    </w:p>
    <w:p w14:paraId="300E915D" w14:textId="2AE08336" w:rsidR="00E036C4" w:rsidRDefault="00E036C4" w:rsidP="00E036C4">
      <w:pPr>
        <w:jc w:val="both"/>
      </w:pPr>
    </w:p>
    <w:p w14:paraId="39EB604C" w14:textId="6A4E05D4" w:rsidR="00E036C4" w:rsidRDefault="00367706" w:rsidP="00E036C4">
      <w:pPr>
        <w:jc w:val="both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F213B9D" wp14:editId="58321E1A">
            <wp:simplePos x="0" y="0"/>
            <wp:positionH relativeFrom="margin">
              <wp:posOffset>2219325</wp:posOffset>
            </wp:positionH>
            <wp:positionV relativeFrom="margin">
              <wp:posOffset>4582795</wp:posOffset>
            </wp:positionV>
            <wp:extent cx="2423160" cy="1018540"/>
            <wp:effectExtent l="0" t="0" r="0" b="0"/>
            <wp:wrapSquare wrapText="bothSides"/>
            <wp:docPr id="1189340912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A1057" w14:textId="0DD0531D" w:rsidR="00E036C4" w:rsidRDefault="00E036C4" w:rsidP="00E036C4">
      <w:pPr>
        <w:jc w:val="both"/>
      </w:pPr>
    </w:p>
    <w:p w14:paraId="69B18D14" w14:textId="51C4145D" w:rsidR="00E036C4" w:rsidRDefault="00E036C4" w:rsidP="00E036C4">
      <w:pPr>
        <w:jc w:val="both"/>
      </w:pPr>
    </w:p>
    <w:p w14:paraId="5B7E304D" w14:textId="77777777" w:rsidR="00E036C4" w:rsidRDefault="00E036C4" w:rsidP="00E036C4">
      <w:pPr>
        <w:jc w:val="both"/>
      </w:pPr>
      <w:r>
        <w:tab/>
      </w:r>
    </w:p>
    <w:p w14:paraId="130FD35D" w14:textId="77777777" w:rsidR="00E036C4" w:rsidRDefault="00E036C4" w:rsidP="00E036C4">
      <w:pPr>
        <w:jc w:val="both"/>
      </w:pP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0" allowOverlap="1" wp14:anchorId="59462B6E" wp14:editId="1D5207C1">
                <wp:simplePos x="0" y="0"/>
                <wp:positionH relativeFrom="column">
                  <wp:posOffset>2005330</wp:posOffset>
                </wp:positionH>
                <wp:positionV relativeFrom="paragraph">
                  <wp:posOffset>185420</wp:posOffset>
                </wp:positionV>
                <wp:extent cx="2787015" cy="0"/>
                <wp:effectExtent l="0" t="0" r="13335" b="19050"/>
                <wp:wrapNone/>
                <wp:docPr id="77" name="Straight Connector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70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E4703" id="Straight Connector 682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7.9pt,14.6pt" to="377.3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" o:allowincell="f" strokeweight="1.5pt">
                <v:stroke dashstyle="1 1"/>
              </v:line>
            </w:pict>
          </mc:Fallback>
        </mc:AlternateContent>
      </w:r>
    </w:p>
    <w:p w14:paraId="612C6502" w14:textId="04E4F82E" w:rsidR="00E036C4" w:rsidRPr="00E036C4" w:rsidRDefault="00E036C4" w:rsidP="00E036C4">
      <w:pPr>
        <w:spacing w:after="0"/>
        <w:ind w:left="708" w:firstLine="3537"/>
        <w:jc w:val="both"/>
        <w:rPr>
          <w:rFonts w:ascii="Times New Roman" w:hAnsi="Times New Roman" w:cs="Times New Roman"/>
        </w:rPr>
      </w:pPr>
      <w:r w:rsidRPr="00E036C4">
        <w:rPr>
          <w:rFonts w:ascii="Times New Roman" w:hAnsi="Times New Roman" w:cs="Times New Roman"/>
        </w:rPr>
        <w:t>Köcski</w:t>
      </w:r>
      <w:r w:rsidR="00367706">
        <w:rPr>
          <w:rFonts w:ascii="Times New Roman" w:hAnsi="Times New Roman" w:cs="Times New Roman"/>
        </w:rPr>
        <w:t>né Dudás Anett</w:t>
      </w:r>
      <w:r w:rsidRPr="00E036C4">
        <w:rPr>
          <w:rFonts w:ascii="Times New Roman" w:hAnsi="Times New Roman" w:cs="Times New Roman"/>
        </w:rPr>
        <w:tab/>
      </w:r>
      <w:r w:rsidRPr="00E036C4">
        <w:rPr>
          <w:rFonts w:ascii="Times New Roman" w:hAnsi="Times New Roman" w:cs="Times New Roman"/>
        </w:rPr>
        <w:tab/>
      </w:r>
      <w:r w:rsidRPr="00E036C4">
        <w:rPr>
          <w:rFonts w:ascii="Times New Roman" w:hAnsi="Times New Roman" w:cs="Times New Roman"/>
        </w:rPr>
        <w:tab/>
      </w:r>
      <w:r w:rsidRPr="00E036C4">
        <w:rPr>
          <w:rFonts w:ascii="Times New Roman" w:hAnsi="Times New Roman" w:cs="Times New Roman"/>
        </w:rPr>
        <w:tab/>
      </w:r>
    </w:p>
    <w:p w14:paraId="7F2BEFD7" w14:textId="29D489CA" w:rsidR="00E036C4" w:rsidRPr="00E036C4" w:rsidRDefault="00E036C4" w:rsidP="00E036C4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E036C4">
        <w:rPr>
          <w:rFonts w:ascii="Times New Roman" w:hAnsi="Times New Roman" w:cs="Times New Roman"/>
        </w:rPr>
        <w:t xml:space="preserve"> </w:t>
      </w:r>
      <w:r w:rsidR="00367706">
        <w:rPr>
          <w:rFonts w:ascii="Times New Roman" w:hAnsi="Times New Roman" w:cs="Times New Roman"/>
        </w:rPr>
        <w:t xml:space="preserve">      </w:t>
      </w:r>
      <w:r w:rsidRPr="00E036C4">
        <w:rPr>
          <w:rFonts w:ascii="Times New Roman" w:hAnsi="Times New Roman" w:cs="Times New Roman"/>
        </w:rPr>
        <w:t xml:space="preserve"> Cégvezető</w:t>
      </w:r>
    </w:p>
    <w:p w14:paraId="539CFD72" w14:textId="77777777" w:rsidR="00E036C4" w:rsidRDefault="00E036C4" w:rsidP="00E036C4">
      <w:pPr>
        <w:jc w:val="both"/>
        <w:rPr>
          <w:b/>
        </w:rPr>
      </w:pPr>
    </w:p>
    <w:p w14:paraId="48B3DF72" w14:textId="77777777" w:rsidR="00E036C4" w:rsidRDefault="00E036C4" w:rsidP="00E036C4">
      <w:pPr>
        <w:pStyle w:val="Szvegtrzs"/>
        <w:spacing w:line="240" w:lineRule="auto"/>
      </w:pPr>
    </w:p>
    <w:p w14:paraId="378FFADF" w14:textId="77777777" w:rsidR="00E036C4" w:rsidRDefault="00E036C4" w:rsidP="00E036C4">
      <w:pPr>
        <w:pStyle w:val="Szvegtrzs"/>
        <w:spacing w:line="240" w:lineRule="auto"/>
      </w:pPr>
    </w:p>
    <w:p w14:paraId="29980A6A" w14:textId="23AA506A" w:rsidR="00E036C4" w:rsidRDefault="00E036C4" w:rsidP="00E036C4">
      <w:pPr>
        <w:pStyle w:val="Szvegtrzs"/>
        <w:spacing w:line="240" w:lineRule="auto"/>
      </w:pPr>
      <w:r>
        <w:t xml:space="preserve">Miskolc, 2025. </w:t>
      </w:r>
      <w:r w:rsidR="00367706">
        <w:t>április</w:t>
      </w:r>
      <w:r>
        <w:t xml:space="preserve"> </w:t>
      </w:r>
      <w:r w:rsidR="00124D68">
        <w:t>16</w:t>
      </w:r>
      <w:r>
        <w:t>.</w:t>
      </w:r>
    </w:p>
    <w:p w14:paraId="48D45056" w14:textId="77777777" w:rsidR="00E036C4" w:rsidRDefault="00E036C4" w:rsidP="00E036C4">
      <w:pPr>
        <w:pStyle w:val="Szvegtrzs"/>
        <w:spacing w:line="240" w:lineRule="auto"/>
      </w:pPr>
    </w:p>
    <w:p w14:paraId="141AC631" w14:textId="77777777" w:rsidR="00E036C4" w:rsidRDefault="00E036C4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6231FC32" w14:textId="77777777" w:rsidR="00E036C4" w:rsidRDefault="00E036C4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32A5056C" w14:textId="77777777" w:rsidR="00E036C4" w:rsidRDefault="00E036C4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7FCDD25A" w14:textId="77777777" w:rsidR="00E036C4" w:rsidRDefault="00E036C4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160BC9E6" w14:textId="77777777" w:rsidR="00E036C4" w:rsidRDefault="00E036C4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2C274D6B" w14:textId="77777777" w:rsidR="00F33CA1" w:rsidRDefault="00F33CA1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5D266679" w14:textId="77777777" w:rsidR="00F33CA1" w:rsidRDefault="00F33CA1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26E8D459" w14:textId="77777777" w:rsidR="00F33CA1" w:rsidRDefault="00F33CA1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74204C9E" w14:textId="77777777" w:rsidR="00F33CA1" w:rsidRDefault="00F33CA1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235A2229" w14:textId="77777777" w:rsidR="00F33CA1" w:rsidRDefault="00F33CA1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sdt>
      <w:sdtPr>
        <w:rPr>
          <w:rFonts w:asciiTheme="minorHAnsi" w:eastAsiaTheme="minorHAnsi" w:hAnsiTheme="minorHAnsi" w:cstheme="minorBidi"/>
          <w:color w:val="0563C1" w:themeColor="hyperlink"/>
          <w:kern w:val="2"/>
          <w:sz w:val="22"/>
          <w:szCs w:val="22"/>
          <w:u w:val="single"/>
          <w:lang w:eastAsia="en-US"/>
          <w14:ligatures w14:val="standardContextual"/>
        </w:rPr>
        <w:id w:val="-1963875064"/>
        <w:docPartObj>
          <w:docPartGallery w:val="Table of Contents"/>
          <w:docPartUnique/>
        </w:docPartObj>
      </w:sdtPr>
      <w:sdtEndPr>
        <w:rPr>
          <w:b/>
          <w:bCs/>
          <w:color w:val="auto"/>
          <w:u w:val="none"/>
        </w:rPr>
      </w:sdtEndPr>
      <w:sdtContent>
        <w:p w14:paraId="0BB6F3F3" w14:textId="04A5FD58" w:rsidR="00F33CA1" w:rsidRPr="00DC5BC3" w:rsidRDefault="00F33CA1" w:rsidP="00DC5BC3">
          <w:pPr>
            <w:pStyle w:val="Tartalomjegyzkcmsora"/>
            <w:jc w:val="center"/>
            <w:rPr>
              <w:b/>
              <w:bCs/>
              <w:color w:val="auto"/>
            </w:rPr>
          </w:pPr>
          <w:r w:rsidRPr="00F33CA1">
            <w:rPr>
              <w:b/>
              <w:bCs/>
              <w:color w:val="auto"/>
            </w:rPr>
            <w:t>Tartalom</w:t>
          </w:r>
        </w:p>
        <w:p w14:paraId="1822505B" w14:textId="1267ED46" w:rsidR="00AB6F96" w:rsidRPr="00AB6F96" w:rsidRDefault="00F33CA1" w:rsidP="00AB6F96">
          <w:pPr>
            <w:pStyle w:val="TJ1"/>
            <w:rPr>
              <w:rFonts w:eastAsiaTheme="minorEastAsia"/>
              <w:lang w:eastAsia="hu-HU"/>
            </w:rPr>
          </w:pPr>
          <w:r w:rsidRPr="00F33CA1">
            <w:fldChar w:fldCharType="begin"/>
          </w:r>
          <w:r w:rsidRPr="00F33CA1">
            <w:instrText xml:space="preserve"> TOC \o "1-3" \h \z \u </w:instrText>
          </w:r>
          <w:r w:rsidRPr="00F33CA1">
            <w:fldChar w:fldCharType="separate"/>
          </w:r>
          <w:hyperlink w:anchor="_Toc195874765" w:history="1">
            <w:r w:rsidR="00AB6F96" w:rsidRPr="00AB6F96">
              <w:rPr>
                <w:rStyle w:val="Hiperhivatkozs"/>
                <w:b/>
                <w:bCs/>
              </w:rPr>
              <w:t>1.</w:t>
            </w:r>
            <w:r w:rsidR="00AB6F96" w:rsidRPr="00AB6F96">
              <w:rPr>
                <w:rFonts w:eastAsiaTheme="minorEastAsia"/>
                <w:lang w:eastAsia="hu-HU"/>
              </w:rPr>
              <w:tab/>
            </w:r>
            <w:r w:rsidR="00AB6F96" w:rsidRPr="00AB6F96">
              <w:rPr>
                <w:rStyle w:val="Hiperhivatkozs"/>
                <w:b/>
                <w:bCs/>
              </w:rPr>
              <w:t>Bevezetés</w:t>
            </w:r>
            <w:r w:rsidR="00AB6F96" w:rsidRPr="00AB6F96">
              <w:rPr>
                <w:webHidden/>
              </w:rPr>
              <w:tab/>
            </w:r>
            <w:r w:rsidR="00AB6F96" w:rsidRPr="00AB6F96">
              <w:rPr>
                <w:webHidden/>
              </w:rPr>
              <w:fldChar w:fldCharType="begin"/>
            </w:r>
            <w:r w:rsidR="00AB6F96" w:rsidRPr="00AB6F96">
              <w:rPr>
                <w:webHidden/>
              </w:rPr>
              <w:instrText xml:space="preserve"> PAGEREF _Toc195874765 \h </w:instrText>
            </w:r>
            <w:r w:rsidR="00AB6F96" w:rsidRPr="00AB6F96">
              <w:rPr>
                <w:webHidden/>
              </w:rPr>
            </w:r>
            <w:r w:rsidR="00AB6F96" w:rsidRPr="00AB6F96">
              <w:rPr>
                <w:webHidden/>
              </w:rPr>
              <w:fldChar w:fldCharType="separate"/>
            </w:r>
            <w:r w:rsidR="00AB6F96" w:rsidRPr="00AB6F96">
              <w:rPr>
                <w:webHidden/>
              </w:rPr>
              <w:t>4</w:t>
            </w:r>
            <w:r w:rsidR="00AB6F96" w:rsidRPr="00AB6F96">
              <w:rPr>
                <w:webHidden/>
              </w:rPr>
              <w:fldChar w:fldCharType="end"/>
            </w:r>
          </w:hyperlink>
        </w:p>
        <w:p w14:paraId="7771675B" w14:textId="15152BF6" w:rsidR="00AB6F96" w:rsidRPr="00AB6F96" w:rsidRDefault="00AB6F96" w:rsidP="00AB6F96">
          <w:pPr>
            <w:pStyle w:val="TJ1"/>
            <w:rPr>
              <w:rFonts w:eastAsiaTheme="minorEastAsia"/>
              <w:lang w:eastAsia="hu-HU"/>
            </w:rPr>
          </w:pPr>
          <w:hyperlink w:anchor="_Toc195874766" w:history="1">
            <w:r w:rsidRPr="00AB6F96">
              <w:rPr>
                <w:rStyle w:val="Hiperhivatkozs"/>
                <w:b/>
                <w:bCs/>
              </w:rPr>
              <w:t>2.</w:t>
            </w:r>
            <w:r w:rsidRPr="00AB6F96">
              <w:rPr>
                <w:rFonts w:eastAsiaTheme="minorEastAsia"/>
                <w:lang w:eastAsia="hu-HU"/>
              </w:rPr>
              <w:tab/>
            </w:r>
            <w:r w:rsidRPr="00AB6F96">
              <w:rPr>
                <w:rStyle w:val="Hiperhivatkozs"/>
                <w:b/>
                <w:bCs/>
              </w:rPr>
              <w:t>Alaplapmódosítás</w:t>
            </w:r>
            <w:r w:rsidRPr="00AB6F96">
              <w:rPr>
                <w:webHidden/>
              </w:rPr>
              <w:tab/>
            </w:r>
            <w:r w:rsidRPr="00AB6F96">
              <w:rPr>
                <w:webHidden/>
              </w:rPr>
              <w:fldChar w:fldCharType="begin"/>
            </w:r>
            <w:r w:rsidRPr="00AB6F96">
              <w:rPr>
                <w:webHidden/>
              </w:rPr>
              <w:instrText xml:space="preserve"> PAGEREF _Toc195874766 \h </w:instrText>
            </w:r>
            <w:r w:rsidRPr="00AB6F96">
              <w:rPr>
                <w:webHidden/>
              </w:rPr>
            </w:r>
            <w:r w:rsidRPr="00AB6F96">
              <w:rPr>
                <w:webHidden/>
              </w:rPr>
              <w:fldChar w:fldCharType="separate"/>
            </w:r>
            <w:r w:rsidRPr="00AB6F96">
              <w:rPr>
                <w:webHidden/>
              </w:rPr>
              <w:t>6</w:t>
            </w:r>
            <w:r w:rsidRPr="00AB6F96">
              <w:rPr>
                <w:webHidden/>
              </w:rPr>
              <w:fldChar w:fldCharType="end"/>
            </w:r>
          </w:hyperlink>
        </w:p>
        <w:p w14:paraId="54970605" w14:textId="72F1B167" w:rsidR="00AB6F96" w:rsidRPr="00AB6F96" w:rsidRDefault="00AB6F96">
          <w:pPr>
            <w:pStyle w:val="TJ2"/>
            <w:tabs>
              <w:tab w:val="left" w:pos="9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u-HU"/>
            </w:rPr>
          </w:pPr>
          <w:hyperlink w:anchor="_Toc195874767" w:history="1">
            <w:r w:rsidRPr="00AB6F96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2.1.</w:t>
            </w:r>
            <w:r w:rsidRPr="00AB6F9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u-HU"/>
              </w:rPr>
              <w:tab/>
            </w:r>
            <w:r w:rsidRPr="00AB6F96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A bánya ásványvagyonának változása</w: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_Toc195874767 \h </w:instrTex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F9CE7E" w14:textId="22ECD626" w:rsidR="00AB6F96" w:rsidRPr="00AB6F96" w:rsidRDefault="00AB6F96">
          <w:pPr>
            <w:pStyle w:val="TJ2"/>
            <w:tabs>
              <w:tab w:val="left" w:pos="9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u-HU"/>
            </w:rPr>
          </w:pPr>
          <w:hyperlink w:anchor="_Toc195874770" w:history="1">
            <w:r w:rsidRPr="00AB6F96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2.2.</w:t>
            </w:r>
            <w:r w:rsidRPr="00AB6F9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u-HU"/>
              </w:rPr>
              <w:tab/>
            </w:r>
            <w:r w:rsidRPr="00AB6F96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Az alaplapmódosítás hatása a felszín alatti vízre</w: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_Toc195874770 \h </w:instrTex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73AE02" w14:textId="6133CA32" w:rsidR="00AB6F96" w:rsidRPr="00AB6F96" w:rsidRDefault="00AB6F96" w:rsidP="00AB6F96">
          <w:pPr>
            <w:pStyle w:val="TJ1"/>
            <w:rPr>
              <w:rFonts w:eastAsiaTheme="minorEastAsia"/>
              <w:lang w:eastAsia="hu-HU"/>
            </w:rPr>
          </w:pPr>
          <w:hyperlink w:anchor="_Toc195874771" w:history="1">
            <w:r w:rsidRPr="00AB6F96">
              <w:rPr>
                <w:rStyle w:val="Hiperhivatkozs"/>
                <w:b/>
                <w:bCs/>
              </w:rPr>
              <w:t>3.</w:t>
            </w:r>
            <w:r w:rsidRPr="00AB6F96">
              <w:rPr>
                <w:rFonts w:eastAsiaTheme="minorEastAsia"/>
                <w:lang w:eastAsia="hu-HU"/>
              </w:rPr>
              <w:tab/>
            </w:r>
            <w:r w:rsidRPr="00AB6F96">
              <w:rPr>
                <w:rStyle w:val="Hiperhivatkozs"/>
                <w:b/>
                <w:bCs/>
              </w:rPr>
              <w:t>Helyrajzi számokban történt változás</w:t>
            </w:r>
            <w:r w:rsidRPr="00AB6F96">
              <w:rPr>
                <w:webHidden/>
              </w:rPr>
              <w:tab/>
            </w:r>
            <w:r w:rsidRPr="00AB6F96">
              <w:rPr>
                <w:webHidden/>
              </w:rPr>
              <w:fldChar w:fldCharType="begin"/>
            </w:r>
            <w:r w:rsidRPr="00AB6F96">
              <w:rPr>
                <w:webHidden/>
              </w:rPr>
              <w:instrText xml:space="preserve"> PAGEREF _Toc195874771 \h </w:instrText>
            </w:r>
            <w:r w:rsidRPr="00AB6F96">
              <w:rPr>
                <w:webHidden/>
              </w:rPr>
            </w:r>
            <w:r w:rsidRPr="00AB6F96">
              <w:rPr>
                <w:webHidden/>
              </w:rPr>
              <w:fldChar w:fldCharType="separate"/>
            </w:r>
            <w:r w:rsidRPr="00AB6F96">
              <w:rPr>
                <w:webHidden/>
              </w:rPr>
              <w:t>10</w:t>
            </w:r>
            <w:r w:rsidRPr="00AB6F96">
              <w:rPr>
                <w:webHidden/>
              </w:rPr>
              <w:fldChar w:fldCharType="end"/>
            </w:r>
          </w:hyperlink>
        </w:p>
        <w:p w14:paraId="379F47CB" w14:textId="77E6DDFF" w:rsidR="00AB6F96" w:rsidRPr="00AB6F96" w:rsidRDefault="00AB6F96" w:rsidP="00AB6F96">
          <w:pPr>
            <w:pStyle w:val="TJ1"/>
            <w:rPr>
              <w:rFonts w:eastAsiaTheme="minorEastAsia"/>
              <w:lang w:eastAsia="hu-HU"/>
            </w:rPr>
          </w:pPr>
          <w:hyperlink w:anchor="_Toc195874778" w:history="1">
            <w:r w:rsidRPr="00AB6F96">
              <w:rPr>
                <w:rStyle w:val="Hiperhivatkozs"/>
                <w:b/>
                <w:bCs/>
              </w:rPr>
              <w:t>4.</w:t>
            </w:r>
            <w:r w:rsidRPr="00AB6F96">
              <w:rPr>
                <w:rFonts w:eastAsiaTheme="minorEastAsia"/>
                <w:lang w:eastAsia="hu-HU"/>
              </w:rPr>
              <w:tab/>
            </w:r>
            <w:r w:rsidRPr="00AB6F96">
              <w:rPr>
                <w:rStyle w:val="Hiperhivatkozs"/>
                <w:b/>
                <w:bCs/>
              </w:rPr>
              <w:t>Mobil osztályozó telepítésének környezetvédelmi hatásai</w:t>
            </w:r>
            <w:r w:rsidRPr="00AB6F96">
              <w:rPr>
                <w:webHidden/>
              </w:rPr>
              <w:tab/>
            </w:r>
            <w:r w:rsidRPr="00AB6F96">
              <w:rPr>
                <w:webHidden/>
              </w:rPr>
              <w:fldChar w:fldCharType="begin"/>
            </w:r>
            <w:r w:rsidRPr="00AB6F96">
              <w:rPr>
                <w:webHidden/>
              </w:rPr>
              <w:instrText xml:space="preserve"> PAGEREF _Toc195874778 \h </w:instrText>
            </w:r>
            <w:r w:rsidRPr="00AB6F96">
              <w:rPr>
                <w:webHidden/>
              </w:rPr>
            </w:r>
            <w:r w:rsidRPr="00AB6F96">
              <w:rPr>
                <w:webHidden/>
              </w:rPr>
              <w:fldChar w:fldCharType="separate"/>
            </w:r>
            <w:r w:rsidRPr="00AB6F96">
              <w:rPr>
                <w:webHidden/>
              </w:rPr>
              <w:t>11</w:t>
            </w:r>
            <w:r w:rsidRPr="00AB6F96">
              <w:rPr>
                <w:webHidden/>
              </w:rPr>
              <w:fldChar w:fldCharType="end"/>
            </w:r>
          </w:hyperlink>
        </w:p>
        <w:p w14:paraId="74920FD5" w14:textId="1494EC67" w:rsidR="00AB6F96" w:rsidRPr="00AB6F96" w:rsidRDefault="00AB6F96">
          <w:pPr>
            <w:pStyle w:val="TJ2"/>
            <w:tabs>
              <w:tab w:val="left" w:pos="9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u-HU"/>
            </w:rPr>
          </w:pPr>
          <w:hyperlink w:anchor="_Toc195874779" w:history="1">
            <w:r w:rsidRPr="00AB6F96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4.1.</w:t>
            </w:r>
            <w:r w:rsidRPr="00AB6F9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u-HU"/>
              </w:rPr>
              <w:tab/>
            </w:r>
            <w:r w:rsidRPr="00AB6F96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Levegőtisztaság-védelmi hatások</w: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_Toc195874779 \h </w:instrTex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765D76" w14:textId="7E2851AA" w:rsidR="00AB6F96" w:rsidRPr="00AB6F96" w:rsidRDefault="00AB6F96">
          <w:pPr>
            <w:pStyle w:val="TJ2"/>
            <w:tabs>
              <w:tab w:val="left" w:pos="9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u-HU"/>
            </w:rPr>
          </w:pPr>
          <w:hyperlink w:anchor="_Toc195874780" w:history="1">
            <w:r w:rsidRPr="00AB6F96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4.2.</w:t>
            </w:r>
            <w:r w:rsidRPr="00AB6F9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u-HU"/>
              </w:rPr>
              <w:tab/>
            </w:r>
            <w:r w:rsidRPr="00AB6F96">
              <w:rPr>
                <w:rStyle w:val="Hiperhivatkozs"/>
                <w:rFonts w:ascii="Times New Roman" w:hAnsi="Times New Roman" w:cs="Times New Roman"/>
                <w:noProof/>
                <w:sz w:val="24"/>
                <w:szCs w:val="24"/>
              </w:rPr>
              <w:t>Zajvédelem</w: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_Toc195874780 \h </w:instrTex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AB6F9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5812E1" w14:textId="31EC2DBE" w:rsidR="00F33CA1" w:rsidRPr="00F33CA1" w:rsidRDefault="00F33CA1" w:rsidP="00F33CA1">
          <w:pPr>
            <w:rPr>
              <w:rStyle w:val="Hiperhivatkozs"/>
              <w:color w:val="auto"/>
              <w:u w:val="none"/>
            </w:rPr>
          </w:pPr>
          <w:r w:rsidRPr="00F33CA1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16991E5D" w14:textId="1B2A9DFF" w:rsidR="00F33CA1" w:rsidRPr="00F33CA1" w:rsidRDefault="00F33CA1" w:rsidP="00F33CA1">
      <w:pPr>
        <w:pStyle w:val="Szvegtrzs"/>
        <w:spacing w:line="240" w:lineRule="auto"/>
        <w:jc w:val="center"/>
        <w:rPr>
          <w:rStyle w:val="Hiperhivatkozs"/>
          <w:b/>
          <w:bCs/>
          <w:i/>
          <w:color w:val="auto"/>
          <w:sz w:val="28"/>
          <w:szCs w:val="28"/>
          <w:u w:val="none"/>
        </w:rPr>
      </w:pPr>
      <w:r w:rsidRPr="00F33CA1">
        <w:rPr>
          <w:rStyle w:val="Hiperhivatkozs"/>
          <w:b/>
          <w:bCs/>
          <w:i/>
          <w:color w:val="auto"/>
          <w:sz w:val="28"/>
          <w:szCs w:val="28"/>
          <w:u w:val="none"/>
        </w:rPr>
        <w:t>Táblázatok jegyzéke</w:t>
      </w:r>
    </w:p>
    <w:p w14:paraId="3B6A25E9" w14:textId="77777777" w:rsidR="00F33CA1" w:rsidRDefault="00F33CA1" w:rsidP="00E036C4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49A4D37D" w14:textId="336EAA77" w:rsidR="00F33CA1" w:rsidRPr="00CC6464" w:rsidRDefault="00F33CA1" w:rsidP="00CC6464">
      <w:pPr>
        <w:pStyle w:val="brajegyzk"/>
        <w:tabs>
          <w:tab w:val="right" w:leader="dot" w:pos="9062"/>
        </w:tabs>
        <w:spacing w:line="360" w:lineRule="auto"/>
        <w:rPr>
          <w:i/>
          <w:iCs/>
          <w:noProof/>
          <w:sz w:val="24"/>
          <w:szCs w:val="24"/>
        </w:rPr>
      </w:pPr>
      <w:r w:rsidRPr="00F33CA1">
        <w:rPr>
          <w:rStyle w:val="Hiperhivatkozs"/>
          <w:i/>
          <w:sz w:val="24"/>
          <w:szCs w:val="24"/>
        </w:rPr>
        <w:fldChar w:fldCharType="begin"/>
      </w:r>
      <w:r w:rsidRPr="00F33CA1">
        <w:rPr>
          <w:rStyle w:val="Hiperhivatkozs"/>
          <w:i/>
          <w:sz w:val="24"/>
          <w:szCs w:val="24"/>
        </w:rPr>
        <w:instrText xml:space="preserve"> TOC \h \z \c "táblázat" </w:instrText>
      </w:r>
      <w:r w:rsidRPr="00F33CA1">
        <w:rPr>
          <w:rStyle w:val="Hiperhivatkozs"/>
          <w:i/>
          <w:sz w:val="24"/>
          <w:szCs w:val="24"/>
        </w:rPr>
        <w:fldChar w:fldCharType="separate"/>
      </w:r>
      <w:hyperlink w:anchor="_Toc189475617" w:history="1">
        <w:r w:rsidRPr="00CC6464">
          <w:rPr>
            <w:rStyle w:val="Hiperhivatkozs"/>
            <w:rFonts w:ascii="Times New Roman" w:hAnsi="Times New Roman" w:cs="Times New Roman"/>
            <w:i/>
            <w:iCs/>
            <w:noProof/>
            <w:sz w:val="24"/>
            <w:szCs w:val="24"/>
          </w:rPr>
          <w:t>1. táblázat: A terület ásványvagyona</w:t>
        </w:r>
        <w:r w:rsidRPr="00CC6464">
          <w:rPr>
            <w:i/>
            <w:iCs/>
            <w:noProof/>
            <w:webHidden/>
            <w:sz w:val="24"/>
            <w:szCs w:val="24"/>
          </w:rPr>
          <w:tab/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begin"/>
        </w:r>
        <w:r w:rsidRPr="00CC6464">
          <w:rPr>
            <w:i/>
            <w:iCs/>
            <w:noProof/>
            <w:webHidden/>
            <w:sz w:val="24"/>
            <w:szCs w:val="24"/>
          </w:rPr>
          <w:instrText xml:space="preserve"> PAGEREF _Toc189475617 \h </w:instrText>
        </w:r>
        <w:r w:rsidRPr="00CC6464">
          <w:rPr>
            <w:i/>
            <w:iCs/>
            <w:noProof/>
            <w:webHidden/>
            <w:sz w:val="24"/>
            <w:szCs w:val="24"/>
          </w:rPr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separate"/>
        </w:r>
        <w:r w:rsidR="00AB6F96">
          <w:rPr>
            <w:i/>
            <w:iCs/>
            <w:noProof/>
            <w:webHidden/>
            <w:sz w:val="24"/>
            <w:szCs w:val="24"/>
          </w:rPr>
          <w:t>6</w:t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end"/>
        </w:r>
      </w:hyperlink>
    </w:p>
    <w:p w14:paraId="53524085" w14:textId="1939D6E4" w:rsidR="00F33CA1" w:rsidRPr="00CC6464" w:rsidRDefault="00F33CA1" w:rsidP="00CC6464">
      <w:pPr>
        <w:pStyle w:val="brajegyzk"/>
        <w:tabs>
          <w:tab w:val="right" w:leader="dot" w:pos="9062"/>
        </w:tabs>
        <w:spacing w:line="360" w:lineRule="auto"/>
        <w:rPr>
          <w:i/>
          <w:iCs/>
          <w:noProof/>
          <w:sz w:val="24"/>
          <w:szCs w:val="24"/>
        </w:rPr>
      </w:pPr>
      <w:hyperlink w:anchor="_Toc189475618" w:history="1">
        <w:r w:rsidRPr="00CC6464">
          <w:rPr>
            <w:rStyle w:val="Hiperhivatkozs"/>
            <w:rFonts w:ascii="Times New Roman" w:hAnsi="Times New Roman" w:cs="Times New Roman"/>
            <w:i/>
            <w:iCs/>
            <w:noProof/>
            <w:sz w:val="24"/>
            <w:szCs w:val="24"/>
          </w:rPr>
          <w:t>2. táblázat: A tervezett kitermeléssel érintett ingatlanok</w:t>
        </w:r>
        <w:r w:rsidRPr="00CC6464">
          <w:rPr>
            <w:i/>
            <w:iCs/>
            <w:noProof/>
            <w:webHidden/>
            <w:sz w:val="24"/>
            <w:szCs w:val="24"/>
          </w:rPr>
          <w:tab/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begin"/>
        </w:r>
        <w:r w:rsidRPr="00CC6464">
          <w:rPr>
            <w:i/>
            <w:iCs/>
            <w:noProof/>
            <w:webHidden/>
            <w:sz w:val="24"/>
            <w:szCs w:val="24"/>
          </w:rPr>
          <w:instrText xml:space="preserve"> PAGEREF _Toc189475618 \h </w:instrText>
        </w:r>
        <w:r w:rsidRPr="00CC6464">
          <w:rPr>
            <w:i/>
            <w:iCs/>
            <w:noProof/>
            <w:webHidden/>
            <w:sz w:val="24"/>
            <w:szCs w:val="24"/>
          </w:rPr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separate"/>
        </w:r>
        <w:r w:rsidR="00AB6F96">
          <w:rPr>
            <w:i/>
            <w:iCs/>
            <w:noProof/>
            <w:webHidden/>
            <w:sz w:val="24"/>
            <w:szCs w:val="24"/>
          </w:rPr>
          <w:t>6</w:t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end"/>
        </w:r>
      </w:hyperlink>
    </w:p>
    <w:p w14:paraId="15820D8E" w14:textId="26151319" w:rsidR="00F33CA1" w:rsidRPr="00CC6464" w:rsidRDefault="00F33CA1" w:rsidP="00CC6464">
      <w:pPr>
        <w:pStyle w:val="brajegyzk"/>
        <w:tabs>
          <w:tab w:val="right" w:leader="dot" w:pos="9062"/>
        </w:tabs>
        <w:spacing w:line="360" w:lineRule="auto"/>
        <w:rPr>
          <w:i/>
          <w:iCs/>
          <w:noProof/>
          <w:sz w:val="24"/>
          <w:szCs w:val="24"/>
        </w:rPr>
      </w:pPr>
      <w:hyperlink w:anchor="_Toc189475619" w:history="1">
        <w:r w:rsidRPr="00CC6464">
          <w:rPr>
            <w:rStyle w:val="Hiperhivatkozs"/>
            <w:rFonts w:ascii="Times New Roman" w:hAnsi="Times New Roman" w:cs="Times New Roman"/>
            <w:i/>
            <w:iCs/>
            <w:noProof/>
            <w:sz w:val="24"/>
            <w:szCs w:val="24"/>
          </w:rPr>
          <w:t>3. táblázat: A számítás alapadatai</w:t>
        </w:r>
        <w:r w:rsidRPr="00CC6464">
          <w:rPr>
            <w:i/>
            <w:iCs/>
            <w:noProof/>
            <w:webHidden/>
            <w:sz w:val="24"/>
            <w:szCs w:val="24"/>
          </w:rPr>
          <w:tab/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begin"/>
        </w:r>
        <w:r w:rsidRPr="00CC6464">
          <w:rPr>
            <w:i/>
            <w:iCs/>
            <w:noProof/>
            <w:webHidden/>
            <w:sz w:val="24"/>
            <w:szCs w:val="24"/>
          </w:rPr>
          <w:instrText xml:space="preserve"> PAGEREF _Toc189475619 \h </w:instrText>
        </w:r>
        <w:r w:rsidRPr="00CC6464">
          <w:rPr>
            <w:i/>
            <w:iCs/>
            <w:noProof/>
            <w:webHidden/>
            <w:sz w:val="24"/>
            <w:szCs w:val="24"/>
          </w:rPr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separate"/>
        </w:r>
        <w:r w:rsidR="00AB6F96">
          <w:rPr>
            <w:i/>
            <w:iCs/>
            <w:noProof/>
            <w:webHidden/>
            <w:sz w:val="24"/>
            <w:szCs w:val="24"/>
          </w:rPr>
          <w:t>9</w:t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end"/>
        </w:r>
      </w:hyperlink>
    </w:p>
    <w:p w14:paraId="394EAEE4" w14:textId="71FEE4E2" w:rsidR="00F33CA1" w:rsidRPr="00CC6464" w:rsidRDefault="00F33CA1" w:rsidP="00CC6464">
      <w:pPr>
        <w:pStyle w:val="brajegyzk"/>
        <w:tabs>
          <w:tab w:val="right" w:leader="dot" w:pos="9062"/>
        </w:tabs>
        <w:spacing w:line="360" w:lineRule="auto"/>
        <w:rPr>
          <w:i/>
          <w:iCs/>
          <w:noProof/>
          <w:sz w:val="24"/>
          <w:szCs w:val="24"/>
        </w:rPr>
      </w:pPr>
      <w:hyperlink w:anchor="_Toc189475620" w:history="1">
        <w:r w:rsidRPr="00CC6464">
          <w:rPr>
            <w:rStyle w:val="Hiperhivatkozs"/>
            <w:rFonts w:ascii="Times New Roman" w:hAnsi="Times New Roman" w:cs="Times New Roman"/>
            <w:i/>
            <w:iCs/>
            <w:noProof/>
            <w:sz w:val="24"/>
            <w:szCs w:val="24"/>
          </w:rPr>
          <w:t>4. táblázat: A számítás eredménye</w:t>
        </w:r>
        <w:r w:rsidRPr="00CC6464">
          <w:rPr>
            <w:i/>
            <w:iCs/>
            <w:noProof/>
            <w:webHidden/>
            <w:sz w:val="24"/>
            <w:szCs w:val="24"/>
          </w:rPr>
          <w:tab/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begin"/>
        </w:r>
        <w:r w:rsidRPr="00CC6464">
          <w:rPr>
            <w:i/>
            <w:iCs/>
            <w:noProof/>
            <w:webHidden/>
            <w:sz w:val="24"/>
            <w:szCs w:val="24"/>
          </w:rPr>
          <w:instrText xml:space="preserve"> PAGEREF _Toc189475620 \h </w:instrText>
        </w:r>
        <w:r w:rsidRPr="00CC6464">
          <w:rPr>
            <w:i/>
            <w:iCs/>
            <w:noProof/>
            <w:webHidden/>
            <w:sz w:val="24"/>
            <w:szCs w:val="24"/>
          </w:rPr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separate"/>
        </w:r>
        <w:r w:rsidR="00AB6F96">
          <w:rPr>
            <w:i/>
            <w:iCs/>
            <w:noProof/>
            <w:webHidden/>
            <w:sz w:val="24"/>
            <w:szCs w:val="24"/>
          </w:rPr>
          <w:t>9</w:t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end"/>
        </w:r>
      </w:hyperlink>
    </w:p>
    <w:p w14:paraId="1A984469" w14:textId="50C68F64" w:rsidR="00F33CA1" w:rsidRPr="00CC6464" w:rsidRDefault="00F33CA1" w:rsidP="00CC6464">
      <w:pPr>
        <w:pStyle w:val="brajegyzk"/>
        <w:tabs>
          <w:tab w:val="right" w:leader="dot" w:pos="9062"/>
        </w:tabs>
        <w:spacing w:line="360" w:lineRule="auto"/>
        <w:rPr>
          <w:i/>
          <w:iCs/>
          <w:noProof/>
          <w:sz w:val="24"/>
          <w:szCs w:val="24"/>
        </w:rPr>
      </w:pPr>
      <w:hyperlink w:anchor="_Toc189475621" w:history="1">
        <w:r w:rsidRPr="00CC6464">
          <w:rPr>
            <w:rStyle w:val="Hiperhivatkozs"/>
            <w:rFonts w:ascii="Times New Roman" w:hAnsi="Times New Roman" w:cs="Times New Roman"/>
            <w:i/>
            <w:iCs/>
            <w:noProof/>
            <w:sz w:val="24"/>
            <w:szCs w:val="24"/>
          </w:rPr>
          <w:t>5. táblázat: A bányatelek által érintett ingatlanok</w:t>
        </w:r>
        <w:r w:rsidRPr="00CC6464">
          <w:rPr>
            <w:i/>
            <w:iCs/>
            <w:noProof/>
            <w:webHidden/>
            <w:sz w:val="24"/>
            <w:szCs w:val="24"/>
          </w:rPr>
          <w:tab/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begin"/>
        </w:r>
        <w:r w:rsidRPr="00CC6464">
          <w:rPr>
            <w:i/>
            <w:iCs/>
            <w:noProof/>
            <w:webHidden/>
            <w:sz w:val="24"/>
            <w:szCs w:val="24"/>
          </w:rPr>
          <w:instrText xml:space="preserve"> PAGEREF _Toc189475621 \h </w:instrText>
        </w:r>
        <w:r w:rsidRPr="00CC6464">
          <w:rPr>
            <w:i/>
            <w:iCs/>
            <w:noProof/>
            <w:webHidden/>
            <w:sz w:val="24"/>
            <w:szCs w:val="24"/>
          </w:rPr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separate"/>
        </w:r>
        <w:r w:rsidR="00AB6F96">
          <w:rPr>
            <w:i/>
            <w:iCs/>
            <w:noProof/>
            <w:webHidden/>
            <w:sz w:val="24"/>
            <w:szCs w:val="24"/>
          </w:rPr>
          <w:t>10</w:t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end"/>
        </w:r>
      </w:hyperlink>
    </w:p>
    <w:p w14:paraId="5E8532FB" w14:textId="5BF388C6" w:rsidR="00F33CA1" w:rsidRPr="00CC6464" w:rsidRDefault="00F33CA1" w:rsidP="00CC6464">
      <w:pPr>
        <w:pStyle w:val="brajegyzk"/>
        <w:tabs>
          <w:tab w:val="right" w:leader="dot" w:pos="9062"/>
        </w:tabs>
        <w:spacing w:line="360" w:lineRule="auto"/>
        <w:rPr>
          <w:i/>
          <w:iCs/>
          <w:noProof/>
          <w:sz w:val="24"/>
          <w:szCs w:val="24"/>
        </w:rPr>
      </w:pPr>
      <w:hyperlink w:anchor="_Toc189475622" w:history="1">
        <w:r w:rsidRPr="00CC6464">
          <w:rPr>
            <w:rStyle w:val="Hiperhivatkozs"/>
            <w:rFonts w:ascii="Times New Roman" w:hAnsi="Times New Roman" w:cs="Times New Roman"/>
            <w:i/>
            <w:iCs/>
            <w:noProof/>
            <w:sz w:val="24"/>
            <w:szCs w:val="24"/>
          </w:rPr>
          <w:t>6. táblázat: A bányaüzemi terület által érintett ingatlanok</w:t>
        </w:r>
        <w:r w:rsidRPr="00CC6464">
          <w:rPr>
            <w:i/>
            <w:iCs/>
            <w:noProof/>
            <w:webHidden/>
            <w:sz w:val="24"/>
            <w:szCs w:val="24"/>
          </w:rPr>
          <w:tab/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begin"/>
        </w:r>
        <w:r w:rsidRPr="00CC6464">
          <w:rPr>
            <w:i/>
            <w:iCs/>
            <w:noProof/>
            <w:webHidden/>
            <w:sz w:val="24"/>
            <w:szCs w:val="24"/>
          </w:rPr>
          <w:instrText xml:space="preserve"> PAGEREF _Toc189475622 \h </w:instrText>
        </w:r>
        <w:r w:rsidRPr="00CC6464">
          <w:rPr>
            <w:i/>
            <w:iCs/>
            <w:noProof/>
            <w:webHidden/>
            <w:sz w:val="24"/>
            <w:szCs w:val="24"/>
          </w:rPr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separate"/>
        </w:r>
        <w:r w:rsidR="00AB6F96">
          <w:rPr>
            <w:i/>
            <w:iCs/>
            <w:noProof/>
            <w:webHidden/>
            <w:sz w:val="24"/>
            <w:szCs w:val="24"/>
          </w:rPr>
          <w:t>11</w:t>
        </w:r>
        <w:r w:rsidRPr="00CC6464">
          <w:rPr>
            <w:i/>
            <w:iCs/>
            <w:noProof/>
            <w:webHidden/>
            <w:sz w:val="24"/>
            <w:szCs w:val="24"/>
          </w:rPr>
          <w:fldChar w:fldCharType="end"/>
        </w:r>
      </w:hyperlink>
    </w:p>
    <w:p w14:paraId="16B1FD2E" w14:textId="3701A1EC" w:rsidR="00E036C4" w:rsidRPr="00F33CA1" w:rsidRDefault="00F33CA1" w:rsidP="00A745D0">
      <w:pPr>
        <w:pStyle w:val="Szvegtrzs"/>
        <w:spacing w:line="276" w:lineRule="auto"/>
        <w:rPr>
          <w:rStyle w:val="Hiperhivatkozs"/>
          <w:i/>
        </w:rPr>
      </w:pPr>
      <w:r w:rsidRPr="00F33CA1">
        <w:rPr>
          <w:rStyle w:val="Hiperhivatkozs"/>
          <w:i/>
        </w:rPr>
        <w:fldChar w:fldCharType="end"/>
      </w:r>
    </w:p>
    <w:p w14:paraId="3320E1D1" w14:textId="77777777" w:rsidR="00E036C4" w:rsidRDefault="00E036C4" w:rsidP="00EF3249">
      <w:pPr>
        <w:pStyle w:val="Szvegtrzs"/>
        <w:spacing w:line="240" w:lineRule="auto"/>
        <w:jc w:val="center"/>
        <w:rPr>
          <w:rStyle w:val="Hiperhivatkozs"/>
          <w:i/>
        </w:rPr>
      </w:pPr>
    </w:p>
    <w:p w14:paraId="14547581" w14:textId="1C1DB51B" w:rsidR="00F33CA1" w:rsidRDefault="00F33CA1" w:rsidP="00EF3249">
      <w:pPr>
        <w:pStyle w:val="Szvegtrzs"/>
        <w:spacing w:line="240" w:lineRule="auto"/>
        <w:jc w:val="center"/>
        <w:rPr>
          <w:rStyle w:val="Hiperhivatkozs"/>
          <w:b/>
          <w:bCs/>
          <w:i/>
          <w:color w:val="auto"/>
          <w:sz w:val="28"/>
          <w:szCs w:val="28"/>
          <w:u w:val="none"/>
        </w:rPr>
      </w:pPr>
      <w:r w:rsidRPr="00F33CA1">
        <w:rPr>
          <w:rStyle w:val="Hiperhivatkozs"/>
          <w:b/>
          <w:bCs/>
          <w:i/>
          <w:color w:val="auto"/>
          <w:sz w:val="28"/>
          <w:szCs w:val="28"/>
          <w:u w:val="none"/>
        </w:rPr>
        <w:t xml:space="preserve">Mellékletek </w:t>
      </w:r>
    </w:p>
    <w:p w14:paraId="5FE37606" w14:textId="77777777" w:rsidR="00F33CA1" w:rsidRDefault="00F33CA1" w:rsidP="00EF3249">
      <w:pPr>
        <w:pStyle w:val="Szvegtrzs"/>
        <w:spacing w:line="240" w:lineRule="auto"/>
        <w:jc w:val="center"/>
        <w:rPr>
          <w:rStyle w:val="Hiperhivatkozs"/>
          <w:b/>
          <w:bCs/>
          <w:i/>
          <w:color w:val="auto"/>
          <w:sz w:val="28"/>
          <w:szCs w:val="28"/>
          <w:u w:val="none"/>
        </w:rPr>
      </w:pPr>
    </w:p>
    <w:p w14:paraId="069BF018" w14:textId="77777777" w:rsidR="00F33CA1" w:rsidRPr="00D46CDD" w:rsidRDefault="00F33CA1" w:rsidP="00F33CA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color w:val="000000"/>
        </w:rPr>
      </w:pPr>
      <w:r w:rsidRPr="0028664E">
        <w:rPr>
          <w:b/>
          <w:i/>
          <w:color w:val="000000" w:themeColor="text1"/>
          <w:szCs w:val="24"/>
        </w:rPr>
        <w:t>számú melléklet</w:t>
      </w:r>
      <w:r w:rsidRPr="0028664E">
        <w:rPr>
          <w:color w:val="000000" w:themeColor="text1"/>
          <w:szCs w:val="24"/>
        </w:rPr>
        <w:t xml:space="preserve">: </w:t>
      </w:r>
      <w:r>
        <w:rPr>
          <w:szCs w:val="24"/>
        </w:rPr>
        <w:t>Borsod-Abaúj-Zemplén Megyei Kormányhivatal Miskolci Járási Hivatal Környezetvédelmi és Természetvédelmi Főosztály (</w:t>
      </w:r>
      <w:r w:rsidRPr="000D4867">
        <w:rPr>
          <w:bCs/>
          <w:szCs w:val="24"/>
        </w:rPr>
        <w:t>BO-08/KTF/09917-34/2018</w:t>
      </w:r>
      <w:r>
        <w:rPr>
          <w:bCs/>
          <w:szCs w:val="24"/>
        </w:rPr>
        <w:t>): Renomé Zrt. (Budapest) által tervezett „Sajópetri I.-kavics” védőnevű bánya termelési kapacitásbővítésére vonatkozó környezetvédelmi engedély</w:t>
      </w:r>
    </w:p>
    <w:p w14:paraId="2756856A" w14:textId="77777777" w:rsidR="00F33CA1" w:rsidRPr="00D46CDD" w:rsidRDefault="00F33CA1" w:rsidP="00F33CA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color w:val="000000"/>
        </w:rPr>
      </w:pPr>
      <w:r w:rsidRPr="0028664E">
        <w:rPr>
          <w:b/>
          <w:i/>
          <w:color w:val="000000" w:themeColor="text1"/>
          <w:szCs w:val="24"/>
        </w:rPr>
        <w:t>számú melléklet:</w:t>
      </w:r>
      <w:r w:rsidRPr="0028664E">
        <w:rPr>
          <w:color w:val="000000" w:themeColor="text1"/>
        </w:rPr>
        <w:t xml:space="preserve"> </w:t>
      </w:r>
      <w:r>
        <w:rPr>
          <w:szCs w:val="24"/>
        </w:rPr>
        <w:t>Borsod-Abaúj-Zemplén Megyei Kormányhivatal Miskolci Járási Hivatal Környezetvédelmi és Természetvédelmi Főosztály (BO-08/KT/05319-5/2019.): RENOMÉ BÁNYA Kft. (Budapest) a BO-08/KT/09917-34/2018. számú környezetvédelmi engedély tekintetében jogutódlás megállapítása</w:t>
      </w:r>
    </w:p>
    <w:p w14:paraId="3D48EBEE" w14:textId="3E3AA736" w:rsidR="00F33CA1" w:rsidRPr="00A745D0" w:rsidRDefault="00F33CA1" w:rsidP="00F33CA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color w:val="000000" w:themeColor="text1"/>
        </w:rPr>
      </w:pPr>
      <w:r w:rsidRPr="0028664E">
        <w:rPr>
          <w:b/>
          <w:i/>
          <w:color w:val="000000" w:themeColor="text1"/>
          <w:szCs w:val="24"/>
        </w:rPr>
        <w:t>számú melléklet:</w:t>
      </w:r>
      <w:r w:rsidRPr="0028664E">
        <w:rPr>
          <w:color w:val="000000" w:themeColor="text1"/>
        </w:rPr>
        <w:t xml:space="preserve"> </w:t>
      </w:r>
      <w:r w:rsidRPr="00E036C4">
        <w:rPr>
          <w:szCs w:val="24"/>
        </w:rPr>
        <w:t>Borsod-Abaúj-Zemplén Megyei Kormányhivatal Környezetvédelmi</w:t>
      </w:r>
      <w:r>
        <w:rPr>
          <w:szCs w:val="24"/>
        </w:rPr>
        <w:t>,</w:t>
      </w:r>
      <w:r w:rsidRPr="00E036C4">
        <w:rPr>
          <w:szCs w:val="24"/>
        </w:rPr>
        <w:t xml:space="preserve"> Természetvédelmi </w:t>
      </w:r>
      <w:r>
        <w:rPr>
          <w:szCs w:val="24"/>
        </w:rPr>
        <w:t xml:space="preserve">és Hulladékgazdálkodási </w:t>
      </w:r>
      <w:r w:rsidRPr="00E036C4">
        <w:rPr>
          <w:szCs w:val="24"/>
        </w:rPr>
        <w:t xml:space="preserve">Főosztálya </w:t>
      </w:r>
      <w:r>
        <w:rPr>
          <w:szCs w:val="24"/>
        </w:rPr>
        <w:t>(</w:t>
      </w:r>
      <w:r w:rsidRPr="00E036C4">
        <w:rPr>
          <w:szCs w:val="24"/>
        </w:rPr>
        <w:t>BO</w:t>
      </w:r>
      <w:r>
        <w:rPr>
          <w:szCs w:val="24"/>
        </w:rPr>
        <w:t>/32</w:t>
      </w:r>
      <w:r w:rsidRPr="00E036C4">
        <w:rPr>
          <w:szCs w:val="24"/>
        </w:rPr>
        <w:t>/</w:t>
      </w:r>
      <w:r>
        <w:rPr>
          <w:szCs w:val="24"/>
        </w:rPr>
        <w:t>00413-26</w:t>
      </w:r>
      <w:r w:rsidRPr="00E036C4">
        <w:rPr>
          <w:szCs w:val="24"/>
        </w:rPr>
        <w:t>/20</w:t>
      </w:r>
      <w:r>
        <w:rPr>
          <w:szCs w:val="24"/>
        </w:rPr>
        <w:t>21)</w:t>
      </w:r>
      <w:r>
        <w:t>:</w:t>
      </w:r>
      <w:r>
        <w:rPr>
          <w:color w:val="000000" w:themeColor="text1"/>
        </w:rPr>
        <w:t xml:space="preserve"> RENOMÉ Bánya Kft. által üzemeltetett „Sajópetri I.-kavics” védőnevű bánya </w:t>
      </w:r>
      <w:r w:rsidR="00DC5BC3">
        <w:rPr>
          <w:color w:val="000000" w:themeColor="text1"/>
        </w:rPr>
        <w:t xml:space="preserve">működésére vonatkozó </w:t>
      </w:r>
      <w:r w:rsidR="00DC5BC3">
        <w:rPr>
          <w:szCs w:val="24"/>
        </w:rPr>
        <w:t>BO-08/KT/09917-34/2018. számú</w:t>
      </w:r>
      <w:r w:rsidR="00A745D0">
        <w:rPr>
          <w:szCs w:val="24"/>
        </w:rPr>
        <w:t xml:space="preserve"> </w:t>
      </w:r>
      <w:r w:rsidR="00A745D0">
        <w:rPr>
          <w:bCs/>
          <w:szCs w:val="24"/>
        </w:rPr>
        <w:t>környezetvédelmi engedély módosítása</w:t>
      </w:r>
    </w:p>
    <w:p w14:paraId="4DF51BE7" w14:textId="38711535" w:rsidR="00A745D0" w:rsidRPr="00184C85" w:rsidRDefault="00A745D0" w:rsidP="00F33CA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color w:val="000000" w:themeColor="text1"/>
        </w:rPr>
      </w:pPr>
      <w:r>
        <w:rPr>
          <w:b/>
          <w:i/>
          <w:color w:val="000000" w:themeColor="text1"/>
          <w:szCs w:val="24"/>
        </w:rPr>
        <w:lastRenderedPageBreak/>
        <w:t xml:space="preserve">számú melléklet: </w:t>
      </w:r>
      <w:r>
        <w:rPr>
          <w:szCs w:val="24"/>
        </w:rPr>
        <w:t>Á</w:t>
      </w:r>
      <w:r w:rsidRPr="00281951">
        <w:rPr>
          <w:szCs w:val="24"/>
        </w:rPr>
        <w:t>sványvagyon és pillérvagyon számítás</w:t>
      </w:r>
    </w:p>
    <w:p w14:paraId="318FDAAF" w14:textId="0DA5AF58" w:rsidR="00F33CA1" w:rsidRDefault="00F33CA1" w:rsidP="00F33CA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color w:val="000000" w:themeColor="text1"/>
        </w:rPr>
      </w:pPr>
      <w:r>
        <w:rPr>
          <w:b/>
          <w:i/>
          <w:color w:val="000000" w:themeColor="text1"/>
          <w:szCs w:val="24"/>
        </w:rPr>
        <w:t>számú melléklet:</w:t>
      </w:r>
      <w:r>
        <w:rPr>
          <w:color w:val="000000" w:themeColor="text1"/>
        </w:rPr>
        <w:t xml:space="preserve"> Bányatelek térkép</w:t>
      </w:r>
    </w:p>
    <w:p w14:paraId="13A16239" w14:textId="68FBEB60" w:rsidR="00F33CA1" w:rsidRDefault="00F33CA1" w:rsidP="00F33CA1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color w:val="000000" w:themeColor="text1"/>
        </w:rPr>
      </w:pPr>
      <w:r>
        <w:rPr>
          <w:b/>
          <w:i/>
          <w:color w:val="000000" w:themeColor="text1"/>
          <w:szCs w:val="24"/>
        </w:rPr>
        <w:t>számú melléklet:</w:t>
      </w:r>
      <w:r>
        <w:rPr>
          <w:color w:val="000000" w:themeColor="text1"/>
        </w:rPr>
        <w:t xml:space="preserve"> Tervezői jogosultság</w:t>
      </w:r>
    </w:p>
    <w:p w14:paraId="0C037FAB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05F42C2D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60E52CDF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1745AA6C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64A7CCAF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19E4251F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33084DD0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02328552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67156F64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5574F7FA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7622C732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4D70D979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5A1F4361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2E35D10D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09F936AA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03B166AA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3EABAE47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7119A555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1469917B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453FCE03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4376EA02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4B9A9AF4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09FC640E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59B77689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79750AEA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4C33F5D3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798B7961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16CEB64E" w14:textId="77777777" w:rsid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5FAA3B8E" w14:textId="77777777" w:rsidR="00AB6F96" w:rsidRPr="00AB6F96" w:rsidRDefault="00AB6F96" w:rsidP="00AB6F96">
      <w:pPr>
        <w:spacing w:after="0" w:line="360" w:lineRule="auto"/>
        <w:jc w:val="both"/>
        <w:rPr>
          <w:rStyle w:val="Hiperhivatkozs"/>
          <w:color w:val="000000" w:themeColor="text1"/>
          <w:u w:val="none"/>
        </w:rPr>
      </w:pPr>
    </w:p>
    <w:p w14:paraId="6E43CA65" w14:textId="5CF042A3" w:rsidR="00A96179" w:rsidRPr="00CC6464" w:rsidRDefault="00A96179" w:rsidP="00CC6464">
      <w:pPr>
        <w:pStyle w:val="Cmsor1"/>
        <w:numPr>
          <w:ilvl w:val="0"/>
          <w:numId w:val="1"/>
        </w:numPr>
        <w:spacing w:line="360" w:lineRule="auto"/>
        <w:rPr>
          <w:b/>
          <w:bCs/>
          <w:i/>
          <w:iCs/>
          <w:color w:val="auto"/>
        </w:rPr>
      </w:pPr>
      <w:bookmarkStart w:id="14" w:name="_Toc195874765"/>
      <w:r w:rsidRPr="007965A9">
        <w:rPr>
          <w:b/>
          <w:bCs/>
          <w:i/>
          <w:iCs/>
          <w:color w:val="auto"/>
        </w:rPr>
        <w:lastRenderedPageBreak/>
        <w:t>Bevezetés</w:t>
      </w:r>
      <w:bookmarkEnd w:id="14"/>
    </w:p>
    <w:p w14:paraId="5EC1867F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A Sajópetri kavicsbányát a Sajópetri Mg. Szövetkezet helyezte üzembe. A kitermelést a 029 hrsz-ú területen 1965-ben hatósági engedéllyel kezdték meg. </w:t>
      </w:r>
    </w:p>
    <w:p w14:paraId="41519F7C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>A kavicsbánya üzemeltetésének bányászati jogát 1995-ben a Dráva –Kavics és Ingatlan Kft. szerezte meg. A bányatelek fektetésre 642/1996-2 számon került sor.</w:t>
      </w:r>
    </w:p>
    <w:p w14:paraId="736040B8" w14:textId="77777777" w:rsidR="00E036C4" w:rsidRPr="00E036C4" w:rsidRDefault="00E036C4" w:rsidP="00E036C4">
      <w:pPr>
        <w:pStyle w:val="Szvegtrzs"/>
      </w:pPr>
      <w:r w:rsidRPr="00E036C4">
        <w:t xml:space="preserve">A Dráva –Kavics és Ingatlan </w:t>
      </w:r>
      <w:proofErr w:type="spellStart"/>
      <w:r w:rsidRPr="00E036C4">
        <w:t>Kft.</w:t>
      </w:r>
      <w:proofErr w:type="spellEnd"/>
      <w:r w:rsidRPr="00E036C4">
        <w:t>–</w:t>
      </w:r>
      <w:proofErr w:type="spellStart"/>
      <w:r w:rsidRPr="00E036C4">
        <w:t>től</w:t>
      </w:r>
      <w:proofErr w:type="spellEnd"/>
      <w:r w:rsidRPr="00E036C4">
        <w:t xml:space="preserve"> a bányászati jogot a Miskolci Bányakapitányság 1330/2001. számú határozatával a Danubiusbeton Dunántúl Kft. vette át.</w:t>
      </w:r>
    </w:p>
    <w:p w14:paraId="4E9FC988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>Az Észak-Magyarországi Környezetvédelmi Felügyelőség 14430-40/2002. számú határozatában környezetvédelmi engedélyt adott a Danubiusbeton-Dunántúl Kft. részére a „Sajópetri I.-kavics” védőnevű bányatelek bővítéséhez és kapacitásbővítéséhez.</w:t>
      </w:r>
    </w:p>
    <w:p w14:paraId="63033574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2011. május 16-án a 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Tridem</w:t>
      </w:r>
      <w:proofErr w:type="spellEnd"/>
      <w:r w:rsidRPr="00E036C4">
        <w:rPr>
          <w:rFonts w:ascii="Times New Roman" w:hAnsi="Times New Roman" w:cs="Times New Roman"/>
          <w:sz w:val="24"/>
          <w:szCs w:val="24"/>
        </w:rPr>
        <w:t xml:space="preserve"> Szolgáltató és Kereskedelmi Kft. megvásárolta a bányászati jogot a Danubiusbeton Dunántúl Kft.-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Pr="00E036C4">
        <w:rPr>
          <w:rFonts w:ascii="Times New Roman" w:hAnsi="Times New Roman" w:cs="Times New Roman"/>
          <w:sz w:val="24"/>
          <w:szCs w:val="24"/>
        </w:rPr>
        <w:t>. A bányászati jog átruházására megkötött szerződést a Miskolci Bányakapitányság 1930-9/2011. számú határozatában hagyta jóvá.</w:t>
      </w:r>
    </w:p>
    <w:p w14:paraId="0D26952F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Az Észak-Magyarországi Környezetvédelmi, Természetvédelmi és Vízügyi Felügyelőség 17365-5/2011. számú határozatában módosította a 14430-40/2002 számú környezetvédelmi engedélyt, mely szerint a továbbiakban az engedélyes a 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Tridem</w:t>
      </w:r>
      <w:proofErr w:type="spellEnd"/>
      <w:r w:rsidRPr="00E03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Kft.</w:t>
      </w:r>
      <w:proofErr w:type="spellEnd"/>
    </w:p>
    <w:p w14:paraId="1C35F116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Az Észak-Magyarországi Környezetvédelmi, Természetvédelmi és Vízügyi Felügyelőség 467-6/2013. számú határozatában környezetvédelmi engedélyt adott a 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Tridem</w:t>
      </w:r>
      <w:proofErr w:type="spellEnd"/>
      <w:r w:rsidRPr="00E036C4">
        <w:rPr>
          <w:rFonts w:ascii="Times New Roman" w:hAnsi="Times New Roman" w:cs="Times New Roman"/>
          <w:sz w:val="24"/>
          <w:szCs w:val="24"/>
        </w:rPr>
        <w:t xml:space="preserve"> Szolgáltató és Kereskedelmi Kft. részére a „Sajópetri I.-kavics” védőnevű bányatelek területén bányászati tevékenység végzésére.</w:t>
      </w:r>
    </w:p>
    <w:p w14:paraId="5C6E97A1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Tridem</w:t>
      </w:r>
      <w:proofErr w:type="spellEnd"/>
      <w:r w:rsidRPr="00E03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Kft.</w:t>
      </w:r>
      <w:proofErr w:type="spellEnd"/>
      <w:r w:rsidRPr="00E036C4">
        <w:rPr>
          <w:rFonts w:ascii="Times New Roman" w:hAnsi="Times New Roman" w:cs="Times New Roman"/>
          <w:sz w:val="24"/>
          <w:szCs w:val="24"/>
        </w:rPr>
        <w:t xml:space="preserve"> és a DEMTIMI PLUS Kft. 2014. szeptember 16-án megállapodást kötött a bányászati tevékenységgel kapcsolatos jogok és kötelezettségek átruházásáról. A bányászati jog átruházására megkötött szerződést a Miskolci Bányakapitányság 2179-9/2014. számú határozatában hagyta jóvá. </w:t>
      </w:r>
    </w:p>
    <w:p w14:paraId="19BBF600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>A DEMTIMI PLUS Kft. 2014. november 26-án kérelmezte a környezetvédelmi működési engedély módosítását. Az Észak-Magyarországi Környezetvédelmi, Természetvédelmi és Vízügyi Felügyelőség 350-2/2015. számú határozatában módosította az engedélyt, mely alapján az engedélyes a DEMTIMI PLUS Kft.</w:t>
      </w:r>
    </w:p>
    <w:p w14:paraId="5AD910CD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A DEMTIMI PLUS Kft. és a RENOMÉ 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E036C4">
        <w:rPr>
          <w:rFonts w:ascii="Times New Roman" w:hAnsi="Times New Roman" w:cs="Times New Roman"/>
          <w:sz w:val="24"/>
          <w:szCs w:val="24"/>
        </w:rPr>
        <w:t xml:space="preserve">. megállapodást kötött a bányászati tevékenységgel kapcsolatos jogok és kötelezettségek átruházásáról. A RENOMÉ </w:t>
      </w:r>
      <w:proofErr w:type="spellStart"/>
      <w:r w:rsidRPr="00E036C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E036C4">
        <w:rPr>
          <w:rFonts w:ascii="Times New Roman" w:hAnsi="Times New Roman" w:cs="Times New Roman"/>
          <w:sz w:val="24"/>
          <w:szCs w:val="24"/>
        </w:rPr>
        <w:t xml:space="preserve">. a „Sajópetri I.-kavics” védőnevű bányatelekben megnyilvánuló bányászati jog átruházása tárgyában kérelmet nyújtott be a Borsod-Abaúj-Zemplén Megyei Kormányhivatal Műszaki Engedélyezési és </w:t>
      </w:r>
      <w:r w:rsidRPr="00E036C4">
        <w:rPr>
          <w:rFonts w:ascii="Times New Roman" w:hAnsi="Times New Roman" w:cs="Times New Roman"/>
          <w:sz w:val="24"/>
          <w:szCs w:val="24"/>
        </w:rPr>
        <w:lastRenderedPageBreak/>
        <w:t>Fogyasztóvédelmi Főosztályára. A bányászati jog átruházására megkötött szerződést a Főosztály 1059-2/2015. számú határozatában hagyta jóvá.</w:t>
      </w:r>
    </w:p>
    <w:p w14:paraId="54666828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>A RENOMÉ Zrt. 2015. július 15-én kérelmezte a környezetvédelmi működési engedély módosítását. A Borsod-Abaúj-Zemplén Megyei Kormányhivatal Környezetvédelmi és Természetvédelmi Főosztály</w:t>
      </w:r>
      <w:r>
        <w:rPr>
          <w:szCs w:val="24"/>
        </w:rPr>
        <w:t xml:space="preserve"> </w:t>
      </w:r>
      <w:r w:rsidRPr="00E036C4">
        <w:rPr>
          <w:rFonts w:ascii="Times New Roman" w:hAnsi="Times New Roman" w:cs="Times New Roman"/>
          <w:sz w:val="24"/>
          <w:szCs w:val="24"/>
        </w:rPr>
        <w:t>15317-3/2015. számú határozatában módosította az engedélyt, mely alapján az engedélyes a RENOMÉ Zrt. lett. A környezetvédelmi engedély 2023. szeptember 30-ig volt érvényes. A RENOMÉ Zrt. azonban az érvényes környezetvédelmi engedélyben foglalt engedélyezett 220.000 m</w:t>
      </w:r>
      <w:r w:rsidRPr="00E036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036C4">
        <w:rPr>
          <w:rFonts w:ascii="Times New Roman" w:hAnsi="Times New Roman" w:cs="Times New Roman"/>
          <w:sz w:val="24"/>
          <w:szCs w:val="24"/>
        </w:rPr>
        <w:t>/év kapacitást szerette volna 400.000 m</w:t>
      </w:r>
      <w:r w:rsidRPr="00E036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036C4">
        <w:rPr>
          <w:rFonts w:ascii="Times New Roman" w:hAnsi="Times New Roman" w:cs="Times New Roman"/>
          <w:sz w:val="24"/>
          <w:szCs w:val="24"/>
        </w:rPr>
        <w:t>/éves mennyiségre emelni.</w:t>
      </w:r>
    </w:p>
    <w:p w14:paraId="77B69EA5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A RENOMÉ Zrt. képviseletében a Hatás-Kör 2000 Bt. 2018. szeptember 13-án a kapacitásbővítésre vonatkozó környezeti hatástanulmányt nyújtott be a Borsod-Abaúj-Zemplén Megyei Kormányhivatal Miskolci Járási Hivatal Környezetvédelmi és Természetvédelmi Főosztályára. A Kormányhivatal </w:t>
      </w:r>
      <w:r w:rsidRPr="00E036C4">
        <w:rPr>
          <w:rFonts w:ascii="Times New Roman" w:hAnsi="Times New Roman" w:cs="Times New Roman"/>
          <w:bCs/>
          <w:sz w:val="24"/>
          <w:szCs w:val="24"/>
        </w:rPr>
        <w:t>BO-08/KTF/09917-34/2018. számon kelt határozatában (</w:t>
      </w:r>
      <w:r w:rsidRPr="00E036C4">
        <w:rPr>
          <w:rFonts w:ascii="Times New Roman" w:hAnsi="Times New Roman" w:cs="Times New Roman"/>
          <w:b/>
          <w:i/>
          <w:iCs/>
          <w:sz w:val="24"/>
          <w:szCs w:val="24"/>
        </w:rPr>
        <w:t>1. számú melléklet</w:t>
      </w:r>
      <w:r w:rsidRPr="00E036C4">
        <w:rPr>
          <w:rFonts w:ascii="Times New Roman" w:hAnsi="Times New Roman" w:cs="Times New Roman"/>
          <w:bCs/>
          <w:sz w:val="24"/>
          <w:szCs w:val="24"/>
        </w:rPr>
        <w:t>) környezetvédelmi engedélyt adott a kapacitásbővítésre.</w:t>
      </w:r>
    </w:p>
    <w:p w14:paraId="33F11129" w14:textId="77777777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36C4">
        <w:rPr>
          <w:rFonts w:ascii="Times New Roman" w:hAnsi="Times New Roman" w:cs="Times New Roman"/>
          <w:bCs/>
          <w:sz w:val="24"/>
          <w:szCs w:val="24"/>
        </w:rPr>
        <w:t>A RENOMÉ BÁNYA Kft. (1036 Budapest, Bécsi út 85.) jogutódlással kivált a RENOMÉ Zrt.-</w:t>
      </w:r>
      <w:proofErr w:type="spellStart"/>
      <w:r w:rsidRPr="00E036C4">
        <w:rPr>
          <w:rFonts w:ascii="Times New Roman" w:hAnsi="Times New Roman" w:cs="Times New Roman"/>
          <w:bCs/>
          <w:sz w:val="24"/>
          <w:szCs w:val="24"/>
        </w:rPr>
        <w:t>ből</w:t>
      </w:r>
      <w:proofErr w:type="spellEnd"/>
      <w:r w:rsidRPr="00E036C4">
        <w:rPr>
          <w:rFonts w:ascii="Times New Roman" w:hAnsi="Times New Roman" w:cs="Times New Roman"/>
          <w:bCs/>
          <w:sz w:val="24"/>
          <w:szCs w:val="24"/>
        </w:rPr>
        <w:t xml:space="preserve">, melyről tájékoztatta a Kormányhivatalt. </w:t>
      </w:r>
      <w:r w:rsidRPr="00E036C4">
        <w:rPr>
          <w:rFonts w:ascii="Times New Roman" w:hAnsi="Times New Roman" w:cs="Times New Roman"/>
          <w:sz w:val="24"/>
          <w:szCs w:val="24"/>
        </w:rPr>
        <w:t>Borsod-Abaúj-Zemplén Megyei Kormányhivatal Miskolci Járási Hivatal Környezetvédelmi és Természetvédelmi Főosztálya BO-08/KT/05319-5/2019. számon kelt határozatában (</w:t>
      </w:r>
      <w:r w:rsidRPr="00E036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számú melléklet</w:t>
      </w:r>
      <w:r w:rsidRPr="00E036C4">
        <w:rPr>
          <w:rFonts w:ascii="Times New Roman" w:hAnsi="Times New Roman" w:cs="Times New Roman"/>
          <w:sz w:val="24"/>
          <w:szCs w:val="24"/>
        </w:rPr>
        <w:t>) megállapította a jogutódlást, és a továbbiakban már a RENOMÉ BÁNYA Kft. minősül az engedélyesnek.</w:t>
      </w:r>
    </w:p>
    <w:p w14:paraId="22064EF5" w14:textId="27927158" w:rsidR="00E036C4" w:rsidRDefault="00A015CB" w:rsidP="00E036C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036C4">
        <w:rPr>
          <w:rFonts w:ascii="Times New Roman" w:hAnsi="Times New Roman" w:cs="Times New Roman"/>
          <w:sz w:val="24"/>
          <w:szCs w:val="24"/>
        </w:rPr>
        <w:t>Borsod-Abaúj-Zemplén Megyei Kormányhivatal Környezetvédelmi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036C4">
        <w:rPr>
          <w:rFonts w:ascii="Times New Roman" w:hAnsi="Times New Roman" w:cs="Times New Roman"/>
          <w:sz w:val="24"/>
          <w:szCs w:val="24"/>
        </w:rPr>
        <w:t xml:space="preserve"> Természetvédelmi </w:t>
      </w:r>
      <w:r>
        <w:rPr>
          <w:rFonts w:ascii="Times New Roman" w:hAnsi="Times New Roman" w:cs="Times New Roman"/>
          <w:sz w:val="24"/>
          <w:szCs w:val="24"/>
        </w:rPr>
        <w:t xml:space="preserve">és Hulladékgazdálkodási </w:t>
      </w:r>
      <w:r w:rsidRPr="00E036C4">
        <w:rPr>
          <w:rFonts w:ascii="Times New Roman" w:hAnsi="Times New Roman" w:cs="Times New Roman"/>
          <w:sz w:val="24"/>
          <w:szCs w:val="24"/>
        </w:rPr>
        <w:t>Főosztálya BO</w:t>
      </w:r>
      <w:r>
        <w:rPr>
          <w:rFonts w:ascii="Times New Roman" w:hAnsi="Times New Roman" w:cs="Times New Roman"/>
          <w:sz w:val="24"/>
          <w:szCs w:val="24"/>
        </w:rPr>
        <w:t>/32</w:t>
      </w:r>
      <w:r w:rsidRPr="00E036C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00413-26</w:t>
      </w:r>
      <w:r w:rsidRPr="00E036C4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036C4">
        <w:rPr>
          <w:rFonts w:ascii="Times New Roman" w:hAnsi="Times New Roman" w:cs="Times New Roman"/>
          <w:sz w:val="24"/>
          <w:szCs w:val="24"/>
        </w:rPr>
        <w:t xml:space="preserve">. számon </w:t>
      </w:r>
      <w:r w:rsidR="003B58A6" w:rsidRPr="00E036C4">
        <w:rPr>
          <w:rFonts w:ascii="Times New Roman" w:hAnsi="Times New Roman" w:cs="Times New Roman"/>
          <w:sz w:val="24"/>
          <w:szCs w:val="24"/>
        </w:rPr>
        <w:t>(</w:t>
      </w:r>
      <w:r w:rsidR="003B58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3B58A6" w:rsidRPr="00E036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számú melléklet</w:t>
      </w:r>
      <w:r w:rsidR="003B58A6" w:rsidRPr="00E036C4">
        <w:rPr>
          <w:rFonts w:ascii="Times New Roman" w:hAnsi="Times New Roman" w:cs="Times New Roman"/>
          <w:sz w:val="24"/>
          <w:szCs w:val="24"/>
        </w:rPr>
        <w:t xml:space="preserve">) </w:t>
      </w:r>
      <w:r w:rsidRPr="00E036C4">
        <w:rPr>
          <w:rFonts w:ascii="Times New Roman" w:hAnsi="Times New Roman" w:cs="Times New Roman"/>
          <w:sz w:val="24"/>
          <w:szCs w:val="24"/>
        </w:rPr>
        <w:t>kelt határozatában</w:t>
      </w:r>
      <w:r>
        <w:rPr>
          <w:rFonts w:ascii="Times New Roman" w:hAnsi="Times New Roman" w:cs="Times New Roman"/>
          <w:sz w:val="24"/>
          <w:szCs w:val="24"/>
        </w:rPr>
        <w:t xml:space="preserve"> módosította a </w:t>
      </w:r>
      <w:r w:rsidRPr="00E036C4">
        <w:rPr>
          <w:rFonts w:ascii="Times New Roman" w:hAnsi="Times New Roman" w:cs="Times New Roman"/>
          <w:bCs/>
          <w:sz w:val="24"/>
          <w:szCs w:val="24"/>
        </w:rPr>
        <w:t>BO-08/KTF/09917-34/2018</w:t>
      </w:r>
      <w:r>
        <w:rPr>
          <w:rFonts w:ascii="Times New Roman" w:hAnsi="Times New Roman" w:cs="Times New Roman"/>
          <w:bCs/>
          <w:sz w:val="24"/>
          <w:szCs w:val="24"/>
        </w:rPr>
        <w:t xml:space="preserve">. számon kiadott környezetvédelmi engedélyt </w:t>
      </w:r>
      <w:r w:rsidR="003B58A6">
        <w:rPr>
          <w:rFonts w:ascii="Times New Roman" w:hAnsi="Times New Roman" w:cs="Times New Roman"/>
          <w:bCs/>
          <w:sz w:val="24"/>
          <w:szCs w:val="24"/>
        </w:rPr>
        <w:t xml:space="preserve">és </w:t>
      </w:r>
      <w:commentRangeStart w:id="15"/>
      <w:r w:rsidR="003B58A6">
        <w:rPr>
          <w:rFonts w:ascii="Times New Roman" w:hAnsi="Times New Roman" w:cs="Times New Roman"/>
          <w:bCs/>
          <w:sz w:val="24"/>
          <w:szCs w:val="24"/>
        </w:rPr>
        <w:t>engedélyezte az éjszakai termelést.</w:t>
      </w:r>
      <w:commentRangeEnd w:id="15"/>
      <w:r w:rsidR="00A97650">
        <w:rPr>
          <w:rStyle w:val="Jegyzethivatkozs"/>
        </w:rPr>
        <w:commentReference w:id="15"/>
      </w:r>
    </w:p>
    <w:p w14:paraId="089F8F2F" w14:textId="77777777" w:rsidR="003B58A6" w:rsidRDefault="003B58A6" w:rsidP="00E036C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2C170E" w14:textId="638BE365" w:rsidR="00E036C4" w:rsidRPr="00E036C4" w:rsidRDefault="00E036C4" w:rsidP="00E036C4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36C4">
        <w:rPr>
          <w:rFonts w:ascii="Times New Roman" w:hAnsi="Times New Roman" w:cs="Times New Roman"/>
          <w:bCs/>
          <w:sz w:val="24"/>
          <w:szCs w:val="24"/>
        </w:rPr>
        <w:t>A RENOMÉ BÁNYA Kft. jelen kérelem keretében a következő ok</w:t>
      </w:r>
      <w:r w:rsidR="00893201">
        <w:rPr>
          <w:rFonts w:ascii="Times New Roman" w:hAnsi="Times New Roman" w:cs="Times New Roman"/>
          <w:bCs/>
          <w:sz w:val="24"/>
          <w:szCs w:val="24"/>
        </w:rPr>
        <w:t>ok</w:t>
      </w:r>
      <w:r w:rsidRPr="00E036C4">
        <w:rPr>
          <w:rFonts w:ascii="Times New Roman" w:hAnsi="Times New Roman" w:cs="Times New Roman"/>
          <w:bCs/>
          <w:sz w:val="24"/>
          <w:szCs w:val="24"/>
        </w:rPr>
        <w:t xml:space="preserve"> miatt szeretné kérelmezni a BO-08/KTF/09917-34/2018. számú környezetvédelmi engedély módosítását:</w:t>
      </w:r>
    </w:p>
    <w:p w14:paraId="307D40AA" w14:textId="6B8A8A1A" w:rsidR="00E036C4" w:rsidRPr="00893201" w:rsidRDefault="00E036C4" w:rsidP="00E036C4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b/>
          <w:szCs w:val="24"/>
        </w:rPr>
      </w:pPr>
      <w:r w:rsidRPr="00893201">
        <w:rPr>
          <w:b/>
          <w:szCs w:val="24"/>
        </w:rPr>
        <w:t xml:space="preserve">A RENOMÉ BÁNYA </w:t>
      </w:r>
      <w:r w:rsidR="002922FB" w:rsidRPr="00893201">
        <w:rPr>
          <w:b/>
          <w:szCs w:val="24"/>
        </w:rPr>
        <w:t xml:space="preserve">Kft. a bányatelek alaplapját </w:t>
      </w:r>
      <w:proofErr w:type="gramStart"/>
      <w:r w:rsidR="002922FB" w:rsidRPr="00893201">
        <w:rPr>
          <w:b/>
          <w:szCs w:val="24"/>
        </w:rPr>
        <w:t xml:space="preserve">szeretné </w:t>
      </w:r>
      <w:r w:rsidRPr="00893201">
        <w:rPr>
          <w:b/>
          <w:color w:val="222222"/>
          <w:szCs w:val="24"/>
          <w:shd w:val="clear" w:color="auto" w:fill="FFFFFF"/>
        </w:rPr>
        <w:t xml:space="preserve"> </w:t>
      </w:r>
      <w:r w:rsidR="002922FB" w:rsidRPr="00893201">
        <w:rPr>
          <w:b/>
          <w:szCs w:val="24"/>
        </w:rPr>
        <w:t>+</w:t>
      </w:r>
      <w:proofErr w:type="gramEnd"/>
      <w:r w:rsidR="002922FB" w:rsidRPr="00893201">
        <w:rPr>
          <w:b/>
          <w:szCs w:val="24"/>
        </w:rPr>
        <w:t xml:space="preserve"> 77,70 </w:t>
      </w:r>
      <w:proofErr w:type="spellStart"/>
      <w:proofErr w:type="gramStart"/>
      <w:r w:rsidR="002922FB" w:rsidRPr="00893201">
        <w:rPr>
          <w:b/>
          <w:szCs w:val="24"/>
        </w:rPr>
        <w:t>mBf</w:t>
      </w:r>
      <w:proofErr w:type="spellEnd"/>
      <w:r w:rsidR="002922FB" w:rsidRPr="00893201">
        <w:rPr>
          <w:b/>
          <w:szCs w:val="24"/>
        </w:rPr>
        <w:t xml:space="preserve">  értékről</w:t>
      </w:r>
      <w:proofErr w:type="gramEnd"/>
      <w:r w:rsidR="002922FB" w:rsidRPr="00893201">
        <w:rPr>
          <w:b/>
          <w:szCs w:val="24"/>
        </w:rPr>
        <w:t xml:space="preserve"> +</w:t>
      </w:r>
      <w:r w:rsidR="00C74BF5" w:rsidRPr="00893201">
        <w:rPr>
          <w:b/>
          <w:szCs w:val="24"/>
        </w:rPr>
        <w:t xml:space="preserve">67,20 </w:t>
      </w:r>
      <w:proofErr w:type="spellStart"/>
      <w:r w:rsidR="00C74BF5" w:rsidRPr="00893201">
        <w:rPr>
          <w:b/>
          <w:szCs w:val="24"/>
        </w:rPr>
        <w:t>mBf</w:t>
      </w:r>
      <w:proofErr w:type="spellEnd"/>
      <w:r w:rsidR="00C74BF5" w:rsidRPr="00893201">
        <w:rPr>
          <w:b/>
          <w:szCs w:val="24"/>
        </w:rPr>
        <w:t>-re módosítani.</w:t>
      </w:r>
    </w:p>
    <w:p w14:paraId="1E542F79" w14:textId="658F159C" w:rsidR="00C74BF5" w:rsidRDefault="005F0F35" w:rsidP="00E036C4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b/>
          <w:szCs w:val="24"/>
        </w:rPr>
      </w:pPr>
      <w:r>
        <w:rPr>
          <w:b/>
          <w:szCs w:val="24"/>
        </w:rPr>
        <w:t>A bányatelket érintő ingatlanok helyrajzi számaiban</w:t>
      </w:r>
      <w:r w:rsidR="002C6503">
        <w:rPr>
          <w:b/>
          <w:szCs w:val="24"/>
        </w:rPr>
        <w:t>, illetve a bányaüzemi területet</w:t>
      </w:r>
      <w:r>
        <w:rPr>
          <w:b/>
          <w:szCs w:val="24"/>
        </w:rPr>
        <w:t xml:space="preserve"> </w:t>
      </w:r>
      <w:r w:rsidR="002C6503">
        <w:rPr>
          <w:b/>
          <w:szCs w:val="24"/>
        </w:rPr>
        <w:t xml:space="preserve">érintő ingatlanok helyrajzi számaiban </w:t>
      </w:r>
      <w:r>
        <w:rPr>
          <w:b/>
          <w:szCs w:val="24"/>
        </w:rPr>
        <w:t>bekövetkező változások.</w:t>
      </w:r>
    </w:p>
    <w:p w14:paraId="59F2F8C3" w14:textId="0EDCAB01" w:rsidR="00CC6464" w:rsidRPr="00E036C4" w:rsidRDefault="00CC6464" w:rsidP="00E036C4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b/>
          <w:szCs w:val="24"/>
        </w:rPr>
      </w:pPr>
      <w:r>
        <w:rPr>
          <w:b/>
          <w:szCs w:val="24"/>
        </w:rPr>
        <w:t xml:space="preserve">A </w:t>
      </w:r>
      <w:del w:id="16" w:author="Gergely Kiss" w:date="2025-04-27T12:14:00Z" w16du:dateUtc="2025-04-27T10:14:00Z">
        <w:r w:rsidDel="00A97650">
          <w:rPr>
            <w:b/>
            <w:szCs w:val="24"/>
          </w:rPr>
          <w:delText xml:space="preserve">bányaterületen </w:delText>
        </w:r>
        <w:commentRangeStart w:id="17"/>
        <w:r w:rsidDel="00A97650">
          <w:rPr>
            <w:b/>
            <w:szCs w:val="24"/>
          </w:rPr>
          <w:delText xml:space="preserve">telepítésre </w:delText>
        </w:r>
        <w:commentRangeEnd w:id="17"/>
        <w:r w:rsidR="00A97650" w:rsidDel="00A97650">
          <w:rPr>
            <w:rStyle w:val="Jegyzethivatkozs"/>
            <w:rFonts w:asciiTheme="minorHAnsi" w:eastAsiaTheme="minorHAnsi" w:hAnsiTheme="minorHAnsi" w:cstheme="minorBidi"/>
            <w:kern w:val="2"/>
            <w14:ligatures w14:val="standardContextual"/>
          </w:rPr>
          <w:commentReference w:id="17"/>
        </w:r>
      </w:del>
      <w:del w:id="18" w:author="Gergely Kiss" w:date="2025-04-27T12:15:00Z" w16du:dateUtc="2025-04-27T10:15:00Z">
        <w:r w:rsidDel="00A97650">
          <w:rPr>
            <w:b/>
            <w:szCs w:val="24"/>
          </w:rPr>
          <w:delText>kerülne egy mobil osztályozó, mely tartalék szerepet</w:delText>
        </w:r>
      </w:del>
      <w:r>
        <w:rPr>
          <w:b/>
          <w:szCs w:val="24"/>
        </w:rPr>
        <w:t xml:space="preserve"> </w:t>
      </w:r>
      <w:del w:id="19" w:author="Gergely Kiss" w:date="2025-04-27T12:15:00Z" w16du:dateUtc="2025-04-27T10:15:00Z">
        <w:r w:rsidDel="00A97650">
          <w:rPr>
            <w:b/>
            <w:szCs w:val="24"/>
          </w:rPr>
          <w:delText xml:space="preserve">töltene be </w:delText>
        </w:r>
      </w:del>
      <w:r>
        <w:rPr>
          <w:b/>
          <w:szCs w:val="24"/>
        </w:rPr>
        <w:t xml:space="preserve">azon esetkere, amikor a telepített és jelenleg is működő osztályozó </w:t>
      </w:r>
      <w:proofErr w:type="spellStart"/>
      <w:r>
        <w:rPr>
          <w:b/>
          <w:szCs w:val="24"/>
        </w:rPr>
        <w:t>meghibásodna</w:t>
      </w:r>
      <w:proofErr w:type="spellEnd"/>
      <w:r>
        <w:rPr>
          <w:b/>
          <w:szCs w:val="24"/>
        </w:rPr>
        <w:t>.</w:t>
      </w:r>
    </w:p>
    <w:p w14:paraId="6463ABC5" w14:textId="77777777" w:rsidR="00E036C4" w:rsidRDefault="00E036C4" w:rsidP="009D3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84C50" w14:textId="77777777" w:rsidR="003B58A6" w:rsidRPr="00E036C4" w:rsidRDefault="003B58A6" w:rsidP="009D3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BF98B" w14:textId="6CC3B1F5" w:rsidR="007965A9" w:rsidRPr="00CC6464" w:rsidRDefault="007965A9" w:rsidP="007965A9">
      <w:pPr>
        <w:pStyle w:val="Cmsor1"/>
        <w:numPr>
          <w:ilvl w:val="0"/>
          <w:numId w:val="1"/>
        </w:numPr>
        <w:spacing w:before="0" w:line="360" w:lineRule="auto"/>
        <w:rPr>
          <w:b/>
          <w:bCs/>
        </w:rPr>
      </w:pPr>
      <w:bookmarkStart w:id="20" w:name="_Toc195874766"/>
      <w:r w:rsidRPr="00CC6464">
        <w:rPr>
          <w:b/>
          <w:bCs/>
        </w:rPr>
        <w:t>Alaplapmódosítás</w:t>
      </w:r>
      <w:bookmarkEnd w:id="20"/>
    </w:p>
    <w:p w14:paraId="7BEF975D" w14:textId="072C16F8" w:rsidR="007965A9" w:rsidRPr="00CC6464" w:rsidRDefault="007965A9" w:rsidP="00CC6464">
      <w:pPr>
        <w:pStyle w:val="Cmsor2"/>
        <w:numPr>
          <w:ilvl w:val="1"/>
          <w:numId w:val="1"/>
        </w:numPr>
        <w:spacing w:line="360" w:lineRule="auto"/>
        <w:rPr>
          <w:b/>
          <w:bCs/>
          <w:color w:val="auto"/>
        </w:rPr>
      </w:pPr>
      <w:bookmarkStart w:id="21" w:name="_Toc195874767"/>
      <w:r w:rsidRPr="007965A9">
        <w:rPr>
          <w:b/>
          <w:bCs/>
          <w:color w:val="auto"/>
        </w:rPr>
        <w:t>A bánya ásványvagyonának változása</w:t>
      </w:r>
      <w:bookmarkEnd w:id="21"/>
    </w:p>
    <w:p w14:paraId="382997C7" w14:textId="6DA45839" w:rsidR="007965A9" w:rsidRPr="003B58A6" w:rsidRDefault="00B223DB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3DB">
        <w:rPr>
          <w:rFonts w:ascii="Times New Roman" w:hAnsi="Times New Roman" w:cs="Times New Roman"/>
          <w:sz w:val="24"/>
          <w:szCs w:val="24"/>
        </w:rPr>
        <w:t>Az alaplap módosításnak köszönhetően a bányatelek ásványvagyona az alábbi táblázat szerint módosul.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854"/>
        <w:gridCol w:w="1660"/>
        <w:gridCol w:w="1559"/>
        <w:gridCol w:w="1418"/>
      </w:tblGrid>
      <w:tr w:rsidR="00091F87" w14:paraId="15EFF632" w14:textId="77777777" w:rsidTr="00856383">
        <w:tc>
          <w:tcPr>
            <w:tcW w:w="385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2D050"/>
            <w:vAlign w:val="center"/>
          </w:tcPr>
          <w:p w14:paraId="69A79CE5" w14:textId="77777777" w:rsidR="00091F87" w:rsidRPr="007965A9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637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92D050"/>
          </w:tcPr>
          <w:p w14:paraId="5E3AEF02" w14:textId="239C286A" w:rsidR="00091F87" w:rsidRPr="00856383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Ásványvagyon mennyiség</w:t>
            </w:r>
            <w:proofErr w:type="gramStart"/>
            <w:r w:rsidRPr="0085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85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 w:rsidRPr="0085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85638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856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Pr="0085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</w:p>
        </w:tc>
      </w:tr>
      <w:tr w:rsidR="00091F87" w14:paraId="7F028978" w14:textId="77777777" w:rsidTr="00856383">
        <w:tc>
          <w:tcPr>
            <w:tcW w:w="385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92D050"/>
            <w:vAlign w:val="center"/>
          </w:tcPr>
          <w:p w14:paraId="31C4A72B" w14:textId="77777777" w:rsidR="00091F87" w:rsidRPr="007965A9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14:paraId="604DEFA4" w14:textId="77777777" w:rsidR="00091F87" w:rsidRPr="00856383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Földtani vagyon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</w:tcPr>
          <w:p w14:paraId="6F6BCB4B" w14:textId="547D1A04" w:rsidR="00091F87" w:rsidRPr="00856383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Pillérben lekötött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</w:tcPr>
          <w:p w14:paraId="28EF4A4F" w14:textId="49E19DB3" w:rsidR="00091F87" w:rsidRPr="00856383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5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Műrevaló</w:t>
            </w:r>
            <w:proofErr w:type="spellEnd"/>
            <w:r w:rsidRPr="008563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vagyon</w:t>
            </w:r>
          </w:p>
        </w:tc>
      </w:tr>
      <w:tr w:rsidR="00091F87" w:rsidRPr="00EA72CB" w14:paraId="2CE4159B" w14:textId="77777777" w:rsidTr="00856383">
        <w:tc>
          <w:tcPr>
            <w:tcW w:w="38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1F60B975" w14:textId="7C8264C6" w:rsidR="00091F87" w:rsidRPr="007965A9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„Sajópetri I.- kavics” bányatelek</w:t>
            </w:r>
          </w:p>
        </w:tc>
        <w:tc>
          <w:tcPr>
            <w:tcW w:w="4637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bottom"/>
          </w:tcPr>
          <w:p w14:paraId="0464DFA3" w14:textId="1562F256" w:rsidR="00091F87" w:rsidRPr="007965A9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91F87" w:rsidRPr="00EA72CB" w14:paraId="19737FD5" w14:textId="77777777" w:rsidTr="00856383">
        <w:tc>
          <w:tcPr>
            <w:tcW w:w="38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51DA749" w14:textId="61CB8791" w:rsidR="00091F87" w:rsidRPr="007965A9" w:rsidRDefault="00091F87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DA77C67" w14:textId="62D9400A" w:rsidR="00091F87" w:rsidRPr="00091F87" w:rsidRDefault="00091F87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  <w:t>661 224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FE0B679" w14:textId="0EAD1814" w:rsidR="00091F87" w:rsidRPr="00091F87" w:rsidRDefault="00091F87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  <w:t>163 657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</w:tcPr>
          <w:p w14:paraId="3D5C4FF0" w14:textId="3CF468A4" w:rsidR="00091F87" w:rsidRPr="00091F87" w:rsidRDefault="00091F87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  <w:t>497 567</w:t>
            </w:r>
          </w:p>
        </w:tc>
      </w:tr>
      <w:tr w:rsidR="00091F87" w:rsidRPr="00EA72CB" w14:paraId="1AF5AC9F" w14:textId="77777777" w:rsidTr="00856383">
        <w:tc>
          <w:tcPr>
            <w:tcW w:w="38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7EFBD974" w14:textId="581CC341" w:rsidR="00091F87" w:rsidRPr="007965A9" w:rsidRDefault="00091F87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6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965A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ED2377F" w14:textId="066C2F49" w:rsidR="00091F87" w:rsidRPr="00091F87" w:rsidRDefault="00A675F5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  <w:t>6 523 200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6A0D719" w14:textId="60D66092" w:rsidR="00091F87" w:rsidRPr="003B58A6" w:rsidRDefault="003B58A6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</w:pPr>
            <w:r w:rsidRPr="003B58A6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  <w:t xml:space="preserve">2 763 237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</w:tcPr>
          <w:p w14:paraId="01A7BC76" w14:textId="1F34D077" w:rsidR="00091F87" w:rsidRPr="003B58A6" w:rsidRDefault="003B58A6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  <w:t>3 759 963</w:t>
            </w:r>
          </w:p>
        </w:tc>
      </w:tr>
      <w:tr w:rsidR="00091F87" w:rsidRPr="00EA72CB" w14:paraId="153DE6F9" w14:textId="77777777" w:rsidTr="00856383">
        <w:tc>
          <w:tcPr>
            <w:tcW w:w="38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35D86993" w14:textId="627B7EEF" w:rsidR="00091F87" w:rsidRPr="007965A9" w:rsidRDefault="00091F87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965A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4A56FBAD" w14:textId="6674053B" w:rsidR="00091F87" w:rsidRPr="007965A9" w:rsidRDefault="00091F87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24"/>
                <w:szCs w:val="24"/>
              </w:rPr>
              <w:t>2 513 673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6350F2B" w14:textId="6E98507C" w:rsidR="00091F87" w:rsidRPr="00091F87" w:rsidRDefault="00091F87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648 467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</w:tcPr>
          <w:p w14:paraId="0601FC6F" w14:textId="55FB84DD" w:rsidR="00091F87" w:rsidRPr="00856383" w:rsidRDefault="00856383" w:rsidP="002C7213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856383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1 865 206</w:t>
            </w:r>
          </w:p>
        </w:tc>
      </w:tr>
      <w:tr w:rsidR="00091F87" w:rsidRPr="00EA72CB" w14:paraId="3438C877" w14:textId="77777777" w:rsidTr="00856383">
        <w:tc>
          <w:tcPr>
            <w:tcW w:w="38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06D10CA3" w14:textId="1DEB348D" w:rsidR="00091F87" w:rsidRPr="007965A9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„Sajópetri I.- kavics” bányatelek kutatási terület</w:t>
            </w:r>
          </w:p>
        </w:tc>
        <w:tc>
          <w:tcPr>
            <w:tcW w:w="4637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bottom"/>
          </w:tcPr>
          <w:p w14:paraId="1BF57FE9" w14:textId="2C93ABCE" w:rsidR="00091F87" w:rsidRPr="007965A9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F87" w:rsidRPr="00EA72CB" w14:paraId="56A9CC8A" w14:textId="77777777" w:rsidTr="00856383">
        <w:tc>
          <w:tcPr>
            <w:tcW w:w="38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B433C94" w14:textId="00027043" w:rsidR="00091F87" w:rsidRPr="007965A9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965A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D77E5D0" w14:textId="489D6B24" w:rsidR="00091F87" w:rsidRPr="00091F87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10 802 533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FE4216A" w14:textId="54CFB58B" w:rsidR="00091F87" w:rsidRPr="00091F87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4 777 680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</w:tcPr>
          <w:p w14:paraId="2BB84131" w14:textId="3DFF057E" w:rsidR="00091F87" w:rsidRPr="00091F87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  <w:t>6 024 853</w:t>
            </w:r>
          </w:p>
        </w:tc>
      </w:tr>
      <w:tr w:rsidR="00091F87" w:rsidRPr="00EA72CB" w14:paraId="39D0C156" w14:textId="77777777" w:rsidTr="00856383">
        <w:tc>
          <w:tcPr>
            <w:tcW w:w="38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C000"/>
            <w:vAlign w:val="center"/>
          </w:tcPr>
          <w:p w14:paraId="5DEC1A9D" w14:textId="77777777" w:rsidR="00091F87" w:rsidRPr="00091F87" w:rsidRDefault="00091F87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1F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Összesen</w:t>
            </w:r>
          </w:p>
        </w:tc>
        <w:tc>
          <w:tcPr>
            <w:tcW w:w="166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45C5EFFC" w14:textId="1CECAFBA" w:rsidR="00091F87" w:rsidRPr="003B58A6" w:rsidRDefault="007A43C4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20 500 630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</w:tcPr>
          <w:p w14:paraId="20BEDCB2" w14:textId="0EA880C9" w:rsidR="00091F87" w:rsidRPr="00281951" w:rsidRDefault="00281951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8 353 041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</w:tcPr>
          <w:p w14:paraId="55946AC4" w14:textId="05247F10" w:rsidR="00091F87" w:rsidRPr="00281951" w:rsidRDefault="00281951" w:rsidP="00C142B5">
            <w:pPr>
              <w:pStyle w:val="Kpalrs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19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12 147 589</w:t>
            </w:r>
          </w:p>
        </w:tc>
      </w:tr>
    </w:tbl>
    <w:p w14:paraId="4E86D83A" w14:textId="52BD3ED9" w:rsidR="007965A9" w:rsidRDefault="00856383" w:rsidP="00856383">
      <w:pPr>
        <w:pStyle w:val="Kpalrs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56383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begin"/>
      </w:r>
      <w:r w:rsidRPr="00856383">
        <w:rPr>
          <w:rFonts w:ascii="Times New Roman" w:hAnsi="Times New Roman" w:cs="Times New Roman"/>
          <w:b/>
          <w:bCs/>
          <w:color w:val="auto"/>
          <w:sz w:val="24"/>
          <w:szCs w:val="24"/>
        </w:rPr>
        <w:instrText xml:space="preserve"> SEQ táblázat \* ARABIC </w:instrText>
      </w:r>
      <w:r w:rsidRPr="00856383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separate"/>
      </w:r>
      <w:bookmarkStart w:id="22" w:name="_Toc189475617"/>
      <w:r w:rsidR="00817C9E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w:t>1</w:t>
      </w:r>
      <w:r w:rsidRPr="00856383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end"/>
      </w:r>
      <w:r w:rsidRPr="00856383">
        <w:rPr>
          <w:rFonts w:ascii="Times New Roman" w:hAnsi="Times New Roman" w:cs="Times New Roman"/>
          <w:b/>
          <w:bCs/>
          <w:color w:val="auto"/>
          <w:sz w:val="24"/>
          <w:szCs w:val="24"/>
        </w:rPr>
        <w:t>. táblázat: A terület ásványvagyona</w:t>
      </w:r>
      <w:bookmarkEnd w:id="22"/>
      <w:r w:rsidRPr="0085638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15E1B878" w14:textId="65AD3393" w:rsidR="002C6503" w:rsidRPr="00281951" w:rsidRDefault="00281951" w:rsidP="002C6503">
      <w:pPr>
        <w:rPr>
          <w:rFonts w:ascii="Times New Roman" w:hAnsi="Times New Roman" w:cs="Times New Roman"/>
          <w:sz w:val="24"/>
          <w:szCs w:val="24"/>
        </w:rPr>
      </w:pPr>
      <w:r w:rsidRPr="00281951">
        <w:rPr>
          <w:rFonts w:ascii="Times New Roman" w:hAnsi="Times New Roman" w:cs="Times New Roman"/>
          <w:sz w:val="24"/>
          <w:szCs w:val="24"/>
        </w:rPr>
        <w:t xml:space="preserve">Az ásványvagyon és pillérvagyon számítási dokumentációt a </w:t>
      </w:r>
      <w:r w:rsidRPr="002819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számú melléklet</w:t>
      </w:r>
      <w:r w:rsidRPr="00281951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14:paraId="1D6EB8A7" w14:textId="09B3BF2F" w:rsidR="002C6503" w:rsidRPr="002C6503" w:rsidRDefault="002C6503" w:rsidP="002C6503">
      <w:pPr>
        <w:rPr>
          <w:rFonts w:ascii="Times New Roman" w:hAnsi="Times New Roman" w:cs="Times New Roman"/>
          <w:sz w:val="24"/>
          <w:szCs w:val="24"/>
        </w:rPr>
      </w:pPr>
      <w:r w:rsidRPr="002C6503">
        <w:rPr>
          <w:rFonts w:ascii="Times New Roman" w:hAnsi="Times New Roman" w:cs="Times New Roman"/>
          <w:sz w:val="24"/>
          <w:szCs w:val="24"/>
        </w:rPr>
        <w:t xml:space="preserve">A tervezett kitermeléssel érintett ingatlanokat a </w:t>
      </w:r>
      <w:r w:rsidRPr="002C65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számú táblázatban</w:t>
      </w:r>
      <w:r w:rsidRPr="002C6503">
        <w:rPr>
          <w:rFonts w:ascii="Times New Roman" w:hAnsi="Times New Roman" w:cs="Times New Roman"/>
          <w:sz w:val="24"/>
          <w:szCs w:val="24"/>
        </w:rPr>
        <w:t xml:space="preserve"> foglaljuk össze.</w:t>
      </w:r>
    </w:p>
    <w:tbl>
      <w:tblPr>
        <w:tblW w:w="2694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276"/>
      </w:tblGrid>
      <w:tr w:rsidR="002C6503" w14:paraId="6CC47D44" w14:textId="77777777" w:rsidTr="00CC6464">
        <w:trPr>
          <w:trHeight w:val="360"/>
          <w:jc w:val="center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5AB3B83" w14:textId="77777777" w:rsidR="002C6503" w:rsidRPr="005F0F35" w:rsidRDefault="002C6503" w:rsidP="00C142B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23" w:name="_Toc189475544"/>
            <w:bookmarkStart w:id="24" w:name="_Toc195874768"/>
            <w:r w:rsidRPr="005F0F3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Település</w:t>
            </w:r>
            <w:bookmarkEnd w:id="23"/>
            <w:bookmarkEnd w:id="24"/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5516F511" w14:textId="77777777" w:rsidR="002C6503" w:rsidRPr="005F0F35" w:rsidRDefault="002C6503" w:rsidP="00C142B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25" w:name="_Toc189475545"/>
            <w:bookmarkStart w:id="26" w:name="_Toc195874769"/>
            <w:r w:rsidRPr="005F0F3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Hrsz.</w:t>
            </w:r>
            <w:bookmarkEnd w:id="25"/>
            <w:bookmarkEnd w:id="26"/>
          </w:p>
        </w:tc>
      </w:tr>
      <w:tr w:rsidR="002C6503" w14:paraId="52564AC5" w14:textId="77777777" w:rsidTr="00CC6464">
        <w:trPr>
          <w:trHeight w:val="333"/>
          <w:jc w:val="center"/>
        </w:trPr>
        <w:tc>
          <w:tcPr>
            <w:tcW w:w="1418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9068FB7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Sajópetri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BC43C9E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027/1</w:t>
            </w:r>
          </w:p>
        </w:tc>
      </w:tr>
      <w:tr w:rsidR="002C6503" w14:paraId="657C1CE1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37F4B72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57E331F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</w:tr>
      <w:tr w:rsidR="002C6503" w14:paraId="606AE7BF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56CBDCD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7BA480D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</w:tr>
      <w:tr w:rsidR="002C6503" w14:paraId="660AEFBD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049801A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EC426A3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030/1</w:t>
            </w:r>
          </w:p>
        </w:tc>
      </w:tr>
      <w:tr w:rsidR="002C6503" w14:paraId="49BCFAE7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C9C1A8C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BB3547D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033/1</w:t>
            </w:r>
          </w:p>
        </w:tc>
      </w:tr>
      <w:tr w:rsidR="002C6503" w14:paraId="1A9DD7BB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1F2524C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84C1A67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034/1</w:t>
            </w:r>
          </w:p>
        </w:tc>
      </w:tr>
      <w:tr w:rsidR="002C6503" w14:paraId="5880EAD4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469F395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FB25C04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035/2</w:t>
            </w:r>
          </w:p>
        </w:tc>
      </w:tr>
      <w:tr w:rsidR="002C6503" w14:paraId="49DD6F4A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4BDBE00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E2EF0EC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035/10</w:t>
            </w:r>
          </w:p>
        </w:tc>
      </w:tr>
      <w:tr w:rsidR="002C6503" w14:paraId="3F51E583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158A9B8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3173B776" w14:textId="373D2904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/1           </w:t>
            </w:r>
          </w:p>
        </w:tc>
      </w:tr>
      <w:tr w:rsidR="002C6503" w14:paraId="6536F6AC" w14:textId="7777777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BB41EC3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380CFC47" w14:textId="77777777" w:rsidR="002C6503" w:rsidRPr="005F0F35" w:rsidRDefault="002C6503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037/4</w:t>
            </w:r>
          </w:p>
        </w:tc>
      </w:tr>
    </w:tbl>
    <w:p w14:paraId="08A21E3F" w14:textId="04FCCD53" w:rsidR="002C6503" w:rsidRPr="005F0F35" w:rsidRDefault="002C6503" w:rsidP="002C6503">
      <w:pPr>
        <w:pStyle w:val="Kpalrs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5F0F35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begin"/>
      </w:r>
      <w:r w:rsidRPr="005F0F35">
        <w:rPr>
          <w:rFonts w:ascii="Times New Roman" w:hAnsi="Times New Roman" w:cs="Times New Roman"/>
          <w:b/>
          <w:bCs/>
          <w:color w:val="auto"/>
          <w:sz w:val="24"/>
          <w:szCs w:val="24"/>
        </w:rPr>
        <w:instrText xml:space="preserve"> SEQ táblázat \* ARABIC </w:instrText>
      </w:r>
      <w:r w:rsidRPr="005F0F35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separate"/>
      </w:r>
      <w:bookmarkStart w:id="27" w:name="_Toc189475618"/>
      <w:r w:rsidR="00817C9E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w:t>2</w:t>
      </w:r>
      <w:r w:rsidRPr="005F0F35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end"/>
      </w:r>
      <w:r w:rsidRPr="005F0F3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táblázat: A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tervezett kitermeléssel</w:t>
      </w:r>
      <w:r w:rsidRPr="005F0F3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érintett ingatlanok</w:t>
      </w:r>
      <w:bookmarkEnd w:id="27"/>
    </w:p>
    <w:p w14:paraId="65AAFC3A" w14:textId="77777777" w:rsidR="007965A9" w:rsidRPr="007965A9" w:rsidRDefault="007965A9" w:rsidP="007965A9"/>
    <w:p w14:paraId="615C63CE" w14:textId="48C3776B" w:rsidR="007965A9" w:rsidRPr="00CC6464" w:rsidRDefault="007965A9" w:rsidP="00CC6464">
      <w:pPr>
        <w:pStyle w:val="Cmsor2"/>
        <w:numPr>
          <w:ilvl w:val="1"/>
          <w:numId w:val="1"/>
        </w:numPr>
        <w:spacing w:line="360" w:lineRule="auto"/>
        <w:rPr>
          <w:b/>
          <w:bCs/>
          <w:color w:val="auto"/>
        </w:rPr>
      </w:pPr>
      <w:bookmarkStart w:id="28" w:name="_Toc195874770"/>
      <w:r w:rsidRPr="007965A9">
        <w:rPr>
          <w:b/>
          <w:bCs/>
          <w:color w:val="auto"/>
        </w:rPr>
        <w:t>Az alaplapmódosítás hatása a felszín alatti vízre</w:t>
      </w:r>
      <w:bookmarkEnd w:id="28"/>
    </w:p>
    <w:p w14:paraId="2B6CDFAC" w14:textId="396377F3" w:rsidR="009D33D1" w:rsidRPr="00E036C4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A bányató kialakításával – a csapadék és párolgás arányának megváltoztatásával, illetve a kitermelt haszonanyag helyére beáramló vízmennyiség térkitöltő hatásával – a talajvíz mindenkori nyugalmi szintjéhez képest a bányató szintje elméletileg mélyebben alakul ki, tehát a bányagödörben, és a környező vízdús kavicsrétegben a talajvízszint depressziója jön létre. </w:t>
      </w:r>
      <w:r w:rsidRPr="00E036C4">
        <w:rPr>
          <w:rFonts w:ascii="Times New Roman" w:hAnsi="Times New Roman" w:cs="Times New Roman"/>
          <w:sz w:val="24"/>
          <w:szCs w:val="24"/>
        </w:rPr>
        <w:lastRenderedPageBreak/>
        <w:t>Ezen depresszió mértéke folyamatosan változik, a lefejtési ütem (termelési kapacitás) és a lefejtett terület nagyságának függvényében. A hatásterület becsléséhez elméleti megközelítésből indulunk ki.</w:t>
      </w:r>
    </w:p>
    <w:p w14:paraId="0D2222C9" w14:textId="4C23CF38" w:rsidR="009D33D1" w:rsidRPr="00E036C4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6C4">
        <w:rPr>
          <w:rFonts w:ascii="Times New Roman" w:hAnsi="Times New Roman" w:cs="Times New Roman"/>
          <w:sz w:val="24"/>
          <w:szCs w:val="24"/>
        </w:rPr>
        <w:t xml:space="preserve">Feltételezzük, hogy </w:t>
      </w:r>
    </w:p>
    <w:p w14:paraId="02374DBE" w14:textId="77777777" w:rsidR="00CC6464" w:rsidRDefault="009D33D1" w:rsidP="00CC6464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szCs w:val="24"/>
        </w:rPr>
      </w:pPr>
      <w:r w:rsidRPr="00CC6464">
        <w:rPr>
          <w:szCs w:val="24"/>
        </w:rPr>
        <w:t xml:space="preserve">a bányatavak egy darab – kör keresztmetszetű – kúttal helyettesíthetőek; </w:t>
      </w:r>
    </w:p>
    <w:p w14:paraId="03BD5460" w14:textId="77777777" w:rsidR="00CC6464" w:rsidRDefault="009D33D1" w:rsidP="00CC6464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szCs w:val="24"/>
        </w:rPr>
      </w:pPr>
      <w:r w:rsidRPr="00CC6464">
        <w:rPr>
          <w:szCs w:val="24"/>
        </w:rPr>
        <w:t xml:space="preserve">a bányatavak („kút”) körül nyílt tükrű vízadó réteg helyezkedik el, melyben lamináris szivárgás alakul ki, a hozam </w:t>
      </w:r>
      <w:proofErr w:type="spellStart"/>
      <w:r w:rsidRPr="00CC6464">
        <w:rPr>
          <w:szCs w:val="24"/>
        </w:rPr>
        <w:t>felülről</w:t>
      </w:r>
      <w:proofErr w:type="spellEnd"/>
      <w:r w:rsidRPr="00CC6464">
        <w:rPr>
          <w:szCs w:val="24"/>
        </w:rPr>
        <w:t xml:space="preserve"> táplált; </w:t>
      </w:r>
    </w:p>
    <w:p w14:paraId="4D98CD29" w14:textId="77777777" w:rsidR="00CC6464" w:rsidRDefault="009D33D1" w:rsidP="00CC6464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szCs w:val="24"/>
        </w:rPr>
      </w:pPr>
      <w:r w:rsidRPr="00CC6464">
        <w:rPr>
          <w:szCs w:val="24"/>
        </w:rPr>
        <w:t xml:space="preserve">a hatásterületen nincs lefolyás; </w:t>
      </w:r>
    </w:p>
    <w:p w14:paraId="2722A3E7" w14:textId="77777777" w:rsidR="00CC6464" w:rsidRDefault="009D33D1" w:rsidP="00CC6464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szCs w:val="24"/>
        </w:rPr>
      </w:pPr>
      <w:r w:rsidRPr="00CC6464">
        <w:rPr>
          <w:szCs w:val="24"/>
        </w:rPr>
        <w:t>a rendszerbe oldalirányú be- és kiáramlással nem számolunk. (A természetesen meglevő oldalirányú be- és kiáramlás mértékét azonosnak tekinthetjük.)</w:t>
      </w:r>
    </w:p>
    <w:p w14:paraId="763E5ED6" w14:textId="5164E7EF" w:rsidR="009D33D1" w:rsidRPr="00CC6464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64">
        <w:rPr>
          <w:rFonts w:ascii="Times New Roman" w:hAnsi="Times New Roman" w:cs="Times New Roman"/>
          <w:sz w:val="24"/>
          <w:szCs w:val="24"/>
        </w:rPr>
        <w:t xml:space="preserve">Párhuzamosan két különböző helyzet depressziós távolhatását számítjuk: </w:t>
      </w:r>
    </w:p>
    <w:p w14:paraId="1EB6E389" w14:textId="77777777" w:rsidR="00CC6464" w:rsidRDefault="009D33D1" w:rsidP="00CC6464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szCs w:val="24"/>
        </w:rPr>
      </w:pPr>
      <w:r w:rsidRPr="00CC6464">
        <w:rPr>
          <w:szCs w:val="24"/>
        </w:rPr>
        <w:t xml:space="preserve">a teljes művelési terület leművelve a bányatelek alaplapjáig, </w:t>
      </w:r>
    </w:p>
    <w:p w14:paraId="4C4516E1" w14:textId="73D71E6B" w:rsidR="009D33D1" w:rsidRPr="00CC6464" w:rsidRDefault="009D33D1" w:rsidP="00CC6464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szCs w:val="24"/>
        </w:rPr>
      </w:pPr>
      <w:r w:rsidRPr="00CC6464">
        <w:rPr>
          <w:szCs w:val="24"/>
        </w:rPr>
        <w:t>a teljes művelési terület leművelve a bányatelek új alaplapjáig.</w:t>
      </w:r>
    </w:p>
    <w:p w14:paraId="040A5A24" w14:textId="77777777" w:rsidR="009D33D1" w:rsidRPr="009D33D1" w:rsidRDefault="009D33D1" w:rsidP="009D33D1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33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Az </w:t>
      </w:r>
      <w:proofErr w:type="spellStart"/>
      <w:r w:rsidRPr="009D33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evapotranspiráció</w:t>
      </w:r>
      <w:proofErr w:type="spellEnd"/>
      <w:r w:rsidRPr="009D33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 hatásterületen </w:t>
      </w:r>
    </w:p>
    <w:p w14:paraId="3340A4BB" w14:textId="26B8365D" w:rsidR="009D33D1" w:rsidRDefault="009D33D1" w:rsidP="009D3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sz w:val="24"/>
          <w:szCs w:val="24"/>
        </w:rPr>
        <w:t xml:space="preserve">A területi párolgást a </w:t>
      </w:r>
      <w:proofErr w:type="spellStart"/>
      <w:r w:rsidRPr="009D33D1">
        <w:rPr>
          <w:rFonts w:ascii="Times New Roman" w:hAnsi="Times New Roman" w:cs="Times New Roman"/>
          <w:sz w:val="24"/>
          <w:szCs w:val="24"/>
        </w:rPr>
        <w:t>Turc</w:t>
      </w:r>
      <w:proofErr w:type="spellEnd"/>
      <w:r w:rsidRPr="009D33D1">
        <w:rPr>
          <w:rFonts w:ascii="Times New Roman" w:hAnsi="Times New Roman" w:cs="Times New Roman"/>
          <w:sz w:val="24"/>
          <w:szCs w:val="24"/>
        </w:rPr>
        <w:t>-módszerrel számítjuk:</w:t>
      </w:r>
    </w:p>
    <w:p w14:paraId="175E952F" w14:textId="68817E65" w:rsidR="009D33D1" w:rsidRDefault="009D33D1" w:rsidP="003324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A8805E" wp14:editId="6F06874D">
            <wp:extent cx="2799602" cy="693420"/>
            <wp:effectExtent l="0" t="0" r="1270" b="0"/>
            <wp:docPr id="76694630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94630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7231" cy="69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8E465" w14:textId="77777777" w:rsidR="009D33D1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sz w:val="24"/>
          <w:szCs w:val="24"/>
        </w:rPr>
        <w:t xml:space="preserve">Az összefüggésben: </w:t>
      </w:r>
    </w:p>
    <w:p w14:paraId="64BF5646" w14:textId="1472C2CD" w:rsidR="009D33D1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sz w:val="24"/>
          <w:szCs w:val="24"/>
        </w:rPr>
        <w:t>C = évi csapadékmennyiség [mm/</w:t>
      </w:r>
      <w:proofErr w:type="gramStart"/>
      <w:r w:rsidRPr="009D33D1">
        <w:rPr>
          <w:rFonts w:ascii="Times New Roman" w:hAnsi="Times New Roman" w:cs="Times New Roman"/>
          <w:sz w:val="24"/>
          <w:szCs w:val="24"/>
        </w:rPr>
        <w:t xml:space="preserve">év]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33D1">
        <w:rPr>
          <w:rFonts w:ascii="Times New Roman" w:hAnsi="Times New Roman" w:cs="Times New Roman"/>
          <w:sz w:val="24"/>
          <w:szCs w:val="24"/>
        </w:rPr>
        <w:t xml:space="preserve">C = 570 mm/év </w:t>
      </w:r>
    </w:p>
    <w:p w14:paraId="244FDC1E" w14:textId="77777777" w:rsidR="009D33D1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sz w:val="24"/>
          <w:szCs w:val="24"/>
        </w:rPr>
        <w:t xml:space="preserve">T = évi átlagos középhőmérséklet [°C]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D33D1">
        <w:rPr>
          <w:rFonts w:ascii="Times New Roman" w:hAnsi="Times New Roman" w:cs="Times New Roman"/>
          <w:sz w:val="24"/>
          <w:szCs w:val="24"/>
        </w:rPr>
        <w:t xml:space="preserve">T = 9,5 °C </w:t>
      </w:r>
    </w:p>
    <w:p w14:paraId="4C8F2A26" w14:textId="530057D8" w:rsidR="009D33D1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sz w:val="24"/>
          <w:szCs w:val="24"/>
        </w:rPr>
        <w:t>Az adatok alapján E</w:t>
      </w:r>
      <w:r w:rsidRPr="00C2154D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9D33D1">
        <w:rPr>
          <w:rFonts w:ascii="Times New Roman" w:hAnsi="Times New Roman" w:cs="Times New Roman"/>
          <w:sz w:val="24"/>
          <w:szCs w:val="24"/>
        </w:rPr>
        <w:t xml:space="preserve"> = 402</w:t>
      </w:r>
      <w:r w:rsidR="005F3761">
        <w:rPr>
          <w:rFonts w:ascii="Times New Roman" w:hAnsi="Times New Roman" w:cs="Times New Roman"/>
          <w:sz w:val="24"/>
          <w:szCs w:val="24"/>
        </w:rPr>
        <w:t>,45</w:t>
      </w:r>
      <w:r w:rsidRPr="009D33D1">
        <w:rPr>
          <w:rFonts w:ascii="Times New Roman" w:hAnsi="Times New Roman" w:cs="Times New Roman"/>
          <w:sz w:val="24"/>
          <w:szCs w:val="24"/>
        </w:rPr>
        <w:t xml:space="preserve"> mm/év</w:t>
      </w:r>
    </w:p>
    <w:p w14:paraId="4C4B238F" w14:textId="6308B11F" w:rsidR="009D33D1" w:rsidRPr="009D33D1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33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beszivárgás meghatározása</w:t>
      </w:r>
    </w:p>
    <w:p w14:paraId="1A61B4FD" w14:textId="07FBD435" w:rsidR="009D33D1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sz w:val="24"/>
          <w:szCs w:val="24"/>
        </w:rPr>
        <w:t>A beszivárgást az alábbiak szerint számítjuk:</w:t>
      </w:r>
    </w:p>
    <w:p w14:paraId="45866A74" w14:textId="6E218588" w:rsidR="009D33D1" w:rsidRDefault="009D33D1" w:rsidP="003324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D8F160" wp14:editId="48729095">
            <wp:extent cx="1584960" cy="475488"/>
            <wp:effectExtent l="0" t="0" r="0" b="1270"/>
            <wp:docPr id="163850549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50549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94851" cy="47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551E0" w14:textId="77777777" w:rsidR="009D33D1" w:rsidRPr="009D33D1" w:rsidRDefault="009D33D1" w:rsidP="00CC646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33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hatásterület meghatározása </w:t>
      </w:r>
    </w:p>
    <w:p w14:paraId="3C78933A" w14:textId="34E08DFB" w:rsidR="009D33D1" w:rsidRDefault="009D33D1" w:rsidP="009D3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3D1">
        <w:rPr>
          <w:rFonts w:ascii="Times New Roman" w:hAnsi="Times New Roman" w:cs="Times New Roman"/>
          <w:sz w:val="24"/>
          <w:szCs w:val="24"/>
        </w:rPr>
        <w:t>A művelés során kialakul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D3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33D1">
        <w:rPr>
          <w:rFonts w:ascii="Times New Roman" w:hAnsi="Times New Roman" w:cs="Times New Roman"/>
          <w:sz w:val="24"/>
          <w:szCs w:val="24"/>
        </w:rPr>
        <w:t>bányatavakat</w:t>
      </w:r>
      <w:proofErr w:type="spellEnd"/>
      <w:r w:rsidRPr="009D33D1">
        <w:rPr>
          <w:rFonts w:ascii="Times New Roman" w:hAnsi="Times New Roman" w:cs="Times New Roman"/>
          <w:sz w:val="24"/>
          <w:szCs w:val="24"/>
        </w:rPr>
        <w:t xml:space="preserve"> „</w:t>
      </w:r>
      <w:proofErr w:type="gramStart"/>
      <w:r w:rsidRPr="009D33D1">
        <w:rPr>
          <w:rFonts w:ascii="Times New Roman" w:hAnsi="Times New Roman" w:cs="Times New Roman"/>
          <w:sz w:val="24"/>
          <w:szCs w:val="24"/>
        </w:rPr>
        <w:t>kút”-</w:t>
      </w:r>
      <w:proofErr w:type="spellStart"/>
      <w:proofErr w:type="gramEnd"/>
      <w:r w:rsidRPr="009D33D1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Pr="009D33D1">
        <w:rPr>
          <w:rFonts w:ascii="Times New Roman" w:hAnsi="Times New Roman" w:cs="Times New Roman"/>
          <w:sz w:val="24"/>
          <w:szCs w:val="24"/>
        </w:rPr>
        <w:t xml:space="preserve"> tekintjük. A „kút” sugarát a következő összefüggéssel számítjuk</w:t>
      </w:r>
      <w:r w:rsidR="00CC6464">
        <w:rPr>
          <w:rFonts w:ascii="Times New Roman" w:hAnsi="Times New Roman" w:cs="Times New Roman"/>
          <w:sz w:val="24"/>
          <w:szCs w:val="24"/>
        </w:rPr>
        <w:t>:</w:t>
      </w:r>
    </w:p>
    <w:p w14:paraId="6A789303" w14:textId="63D851D7" w:rsidR="00202A66" w:rsidRDefault="00202A66" w:rsidP="003324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2A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D1F477A" wp14:editId="2CEEE51D">
            <wp:extent cx="1569720" cy="692842"/>
            <wp:effectExtent l="0" t="0" r="0" b="0"/>
            <wp:docPr id="11733153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3153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94438" cy="703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FC56B" w14:textId="2A182CB4" w:rsidR="00202A66" w:rsidRDefault="00202A66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2A66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202A66">
        <w:rPr>
          <w:rFonts w:ascii="Times New Roman" w:hAnsi="Times New Roman" w:cs="Times New Roman"/>
          <w:sz w:val="24"/>
          <w:szCs w:val="24"/>
          <w:vertAlign w:val="subscript"/>
        </w:rPr>
        <w:t>tó</w:t>
      </w:r>
      <w:proofErr w:type="spellEnd"/>
      <w:r w:rsidRPr="00202A66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202A6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202A66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202A66">
        <w:rPr>
          <w:rFonts w:ascii="Times New Roman" w:hAnsi="Times New Roman" w:cs="Times New Roman"/>
          <w:sz w:val="24"/>
          <w:szCs w:val="24"/>
        </w:rPr>
        <w:t xml:space="preserve"> művelés során kialakul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02A66">
        <w:rPr>
          <w:rFonts w:ascii="Times New Roman" w:hAnsi="Times New Roman" w:cs="Times New Roman"/>
          <w:sz w:val="24"/>
          <w:szCs w:val="24"/>
        </w:rPr>
        <w:t xml:space="preserve"> bányató összes területe [m</w:t>
      </w:r>
      <w:proofErr w:type="gramStart"/>
      <w:r w:rsidRPr="00202A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02A66">
        <w:rPr>
          <w:rFonts w:ascii="Times New Roman" w:hAnsi="Times New Roman" w:cs="Times New Roman"/>
          <w:sz w:val="24"/>
          <w:szCs w:val="24"/>
        </w:rPr>
        <w:t xml:space="preserve"> ]</w:t>
      </w:r>
      <w:proofErr w:type="gramEnd"/>
      <w:r w:rsidRPr="00202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202A66">
        <w:rPr>
          <w:rFonts w:ascii="Times New Roman" w:hAnsi="Times New Roman" w:cs="Times New Roman"/>
          <w:sz w:val="24"/>
          <w:szCs w:val="24"/>
        </w:rPr>
        <w:t>A</w:t>
      </w:r>
      <w:r w:rsidRPr="00202A66">
        <w:rPr>
          <w:rFonts w:ascii="Times New Roman" w:hAnsi="Times New Roman" w:cs="Times New Roman"/>
          <w:sz w:val="24"/>
          <w:szCs w:val="24"/>
          <w:vertAlign w:val="subscript"/>
        </w:rPr>
        <w:t>tó</w:t>
      </w:r>
      <w:proofErr w:type="spellEnd"/>
      <w:r w:rsidRPr="00202A66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580.000</w:t>
      </w:r>
      <w:r w:rsidRPr="00202A66">
        <w:rPr>
          <w:rFonts w:ascii="Times New Roman" w:hAnsi="Times New Roman" w:cs="Times New Roman"/>
          <w:sz w:val="24"/>
          <w:szCs w:val="24"/>
        </w:rPr>
        <w:t xml:space="preserve"> m</w:t>
      </w:r>
      <w:r w:rsidRPr="00202A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02A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6CDB13" w14:textId="77777777" w:rsidR="00202A66" w:rsidRDefault="00202A66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66">
        <w:rPr>
          <w:rFonts w:ascii="Times New Roman" w:hAnsi="Times New Roman" w:cs="Times New Roman"/>
          <w:sz w:val="24"/>
          <w:szCs w:val="24"/>
        </w:rPr>
        <w:t xml:space="preserve">A „kút” körüli nyílt tükrű, lamináris szivárgású, </w:t>
      </w:r>
      <w:proofErr w:type="spellStart"/>
      <w:r w:rsidRPr="00202A66">
        <w:rPr>
          <w:rFonts w:ascii="Times New Roman" w:hAnsi="Times New Roman" w:cs="Times New Roman"/>
          <w:sz w:val="24"/>
          <w:szCs w:val="24"/>
        </w:rPr>
        <w:t>felülről</w:t>
      </w:r>
      <w:proofErr w:type="spellEnd"/>
      <w:r w:rsidRPr="00202A66">
        <w:rPr>
          <w:rFonts w:ascii="Times New Roman" w:hAnsi="Times New Roman" w:cs="Times New Roman"/>
          <w:sz w:val="24"/>
          <w:szCs w:val="24"/>
        </w:rPr>
        <w:t xml:space="preserve"> táplált vízadó rétegre, az r távolságban levő </w:t>
      </w:r>
      <w:proofErr w:type="spellStart"/>
      <w:r w:rsidRPr="00202A66">
        <w:rPr>
          <w:rFonts w:ascii="Times New Roman" w:hAnsi="Times New Roman" w:cs="Times New Roman"/>
          <w:sz w:val="24"/>
          <w:szCs w:val="24"/>
        </w:rPr>
        <w:t>függélyen</w:t>
      </w:r>
      <w:proofErr w:type="spellEnd"/>
      <w:r w:rsidRPr="00202A66">
        <w:rPr>
          <w:rFonts w:ascii="Times New Roman" w:hAnsi="Times New Roman" w:cs="Times New Roman"/>
          <w:sz w:val="24"/>
          <w:szCs w:val="24"/>
        </w:rPr>
        <w:t xml:space="preserve"> átszivárgó Q vízhozam meghatározását </w:t>
      </w:r>
      <w:proofErr w:type="spellStart"/>
      <w:r w:rsidRPr="00202A66">
        <w:rPr>
          <w:rFonts w:ascii="Times New Roman" w:hAnsi="Times New Roman" w:cs="Times New Roman"/>
          <w:sz w:val="24"/>
          <w:szCs w:val="24"/>
        </w:rPr>
        <w:t>Dupuit-Theim</w:t>
      </w:r>
      <w:proofErr w:type="spellEnd"/>
      <w:r w:rsidRPr="00202A66">
        <w:rPr>
          <w:rFonts w:ascii="Times New Roman" w:hAnsi="Times New Roman" w:cs="Times New Roman"/>
          <w:sz w:val="24"/>
          <w:szCs w:val="24"/>
        </w:rPr>
        <w:t xml:space="preserve"> összefüggésével lehet elvégezni. </w:t>
      </w:r>
    </w:p>
    <w:p w14:paraId="61D98637" w14:textId="7C77CFD3" w:rsidR="00202A66" w:rsidRDefault="00202A66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66">
        <w:rPr>
          <w:rFonts w:ascii="Times New Roman" w:hAnsi="Times New Roman" w:cs="Times New Roman"/>
          <w:sz w:val="24"/>
          <w:szCs w:val="24"/>
        </w:rPr>
        <w:t>A „kút” vízhozamát (a bányatavakból elpárolgó víz és a kitermelt kavics, valamint a csapadékutánpótlás együttes éves mennyiségét) az alábbiak szerint számítjuk:</w:t>
      </w:r>
    </w:p>
    <w:p w14:paraId="0A73A11F" w14:textId="7C1162E5" w:rsidR="00202A66" w:rsidRDefault="00202A66" w:rsidP="003324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2A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43D397A" wp14:editId="344FFFB4">
            <wp:extent cx="3436620" cy="413611"/>
            <wp:effectExtent l="0" t="0" r="0" b="5715"/>
            <wp:docPr id="138459741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59741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4151" cy="433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7BB1B" w14:textId="77777777" w:rsidR="00202A66" w:rsidRDefault="00202A66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66">
        <w:rPr>
          <w:rFonts w:ascii="Times New Roman" w:hAnsi="Times New Roman" w:cs="Times New Roman"/>
          <w:sz w:val="24"/>
          <w:szCs w:val="24"/>
        </w:rPr>
        <w:t xml:space="preserve">Az összefüggésben: </w:t>
      </w:r>
    </w:p>
    <w:p w14:paraId="50E4B4AA" w14:textId="6E0DBC2F" w:rsidR="00202A66" w:rsidRDefault="00202A66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66">
        <w:rPr>
          <w:rFonts w:ascii="Times New Roman" w:hAnsi="Times New Roman" w:cs="Times New Roman"/>
          <w:sz w:val="24"/>
          <w:szCs w:val="24"/>
        </w:rPr>
        <w:t>P = vízterület-párolgás [m/</w:t>
      </w:r>
      <w:proofErr w:type="gramStart"/>
      <w:r w:rsidRPr="00202A66">
        <w:rPr>
          <w:rFonts w:ascii="Times New Roman" w:hAnsi="Times New Roman" w:cs="Times New Roman"/>
          <w:sz w:val="24"/>
          <w:szCs w:val="24"/>
        </w:rPr>
        <w:t xml:space="preserve">év]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202A66">
        <w:rPr>
          <w:rFonts w:ascii="Times New Roman" w:hAnsi="Times New Roman" w:cs="Times New Roman"/>
          <w:sz w:val="24"/>
          <w:szCs w:val="24"/>
        </w:rPr>
        <w:t>P = 0,8 m/év (Dr. Juhász Csaba, Nagy Attila: A hidrológiai körfolyamat elemei, párolgás, beszivárgás, lefolyás.)</w:t>
      </w:r>
    </w:p>
    <w:p w14:paraId="36AB092F" w14:textId="0085910C" w:rsidR="00202A66" w:rsidRDefault="00202A66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2A66">
        <w:rPr>
          <w:rFonts w:ascii="Times New Roman" w:hAnsi="Times New Roman" w:cs="Times New Roman"/>
          <w:sz w:val="24"/>
          <w:szCs w:val="24"/>
        </w:rPr>
        <w:t>Q</w:t>
      </w:r>
      <w:r w:rsidRPr="00202A66">
        <w:rPr>
          <w:rFonts w:ascii="Times New Roman" w:hAnsi="Times New Roman" w:cs="Times New Roman"/>
          <w:sz w:val="24"/>
          <w:szCs w:val="24"/>
          <w:vertAlign w:val="subscript"/>
        </w:rPr>
        <w:t>term</w:t>
      </w:r>
      <w:proofErr w:type="spellEnd"/>
      <w:r w:rsidRPr="00202A66">
        <w:rPr>
          <w:rFonts w:ascii="Times New Roman" w:hAnsi="Times New Roman" w:cs="Times New Roman"/>
          <w:sz w:val="24"/>
          <w:szCs w:val="24"/>
        </w:rPr>
        <w:t xml:space="preserve"> = maximális éves víz alatti kavics és homok termelés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02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A66">
        <w:rPr>
          <w:rFonts w:ascii="Times New Roman" w:hAnsi="Times New Roman" w:cs="Times New Roman"/>
          <w:sz w:val="24"/>
          <w:szCs w:val="24"/>
        </w:rPr>
        <w:t>Q</w:t>
      </w:r>
      <w:r w:rsidRPr="00202A66">
        <w:rPr>
          <w:rFonts w:ascii="Times New Roman" w:hAnsi="Times New Roman" w:cs="Times New Roman"/>
          <w:sz w:val="24"/>
          <w:szCs w:val="24"/>
          <w:vertAlign w:val="subscript"/>
        </w:rPr>
        <w:t>term</w:t>
      </w:r>
      <w:proofErr w:type="spellEnd"/>
      <w:r w:rsidRPr="00202A66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400</w:t>
      </w:r>
      <w:r w:rsidRPr="00202A66">
        <w:rPr>
          <w:rFonts w:ascii="Times New Roman" w:hAnsi="Times New Roman" w:cs="Times New Roman"/>
          <w:sz w:val="24"/>
          <w:szCs w:val="24"/>
        </w:rPr>
        <w:t xml:space="preserve"> 000 m</w:t>
      </w:r>
      <w:r w:rsidRPr="00202A6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02A66">
        <w:rPr>
          <w:rFonts w:ascii="Times New Roman" w:hAnsi="Times New Roman" w:cs="Times New Roman"/>
          <w:sz w:val="24"/>
          <w:szCs w:val="24"/>
        </w:rPr>
        <w:t>/év</w:t>
      </w:r>
    </w:p>
    <w:p w14:paraId="1861C437" w14:textId="7A565C65" w:rsidR="00202A66" w:rsidRDefault="00202A66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66">
        <w:rPr>
          <w:rFonts w:ascii="Times New Roman" w:hAnsi="Times New Roman" w:cs="Times New Roman"/>
          <w:sz w:val="24"/>
          <w:szCs w:val="24"/>
        </w:rPr>
        <w:t>n = kavicsos homok hézagtérfogata [</w:t>
      </w:r>
      <w:proofErr w:type="gramStart"/>
      <w:r w:rsidRPr="00202A66">
        <w:rPr>
          <w:rFonts w:ascii="Times New Roman" w:hAnsi="Times New Roman" w:cs="Times New Roman"/>
          <w:sz w:val="24"/>
          <w:szCs w:val="24"/>
        </w:rPr>
        <w:t>%]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02A66">
        <w:rPr>
          <w:rFonts w:ascii="Times New Roman" w:hAnsi="Times New Roman" w:cs="Times New Roman"/>
          <w:sz w:val="24"/>
          <w:szCs w:val="24"/>
        </w:rPr>
        <w:t xml:space="preserve"> n =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202A66">
        <w:rPr>
          <w:rFonts w:ascii="Times New Roman" w:hAnsi="Times New Roman" w:cs="Times New Roman"/>
          <w:sz w:val="24"/>
          <w:szCs w:val="24"/>
        </w:rPr>
        <w:t xml:space="preserve"> % </w:t>
      </w:r>
    </w:p>
    <w:p w14:paraId="1D1EDDDC" w14:textId="5CEB598C" w:rsidR="00202A66" w:rsidRDefault="00202A66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2A66">
        <w:rPr>
          <w:rFonts w:ascii="Times New Roman" w:hAnsi="Times New Roman" w:cs="Times New Roman"/>
          <w:sz w:val="24"/>
          <w:szCs w:val="24"/>
        </w:rPr>
        <w:t>Dupuit-Theim</w:t>
      </w:r>
      <w:proofErr w:type="spellEnd"/>
      <w:r w:rsidRPr="00202A66">
        <w:rPr>
          <w:rFonts w:ascii="Times New Roman" w:hAnsi="Times New Roman" w:cs="Times New Roman"/>
          <w:sz w:val="24"/>
          <w:szCs w:val="24"/>
        </w:rPr>
        <w:t xml:space="preserve"> összefüggése (Juhász József: Áramlástan – hidrogeológia (1981) P: 106):</w:t>
      </w:r>
    </w:p>
    <w:p w14:paraId="00534852" w14:textId="5EA39293" w:rsidR="00202A66" w:rsidRDefault="00202A66" w:rsidP="003324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2A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A256E3" wp14:editId="4D6BC986">
            <wp:extent cx="2125980" cy="515419"/>
            <wp:effectExtent l="0" t="0" r="7620" b="0"/>
            <wp:docPr id="130489834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89834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04966" cy="53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A603D" w14:textId="77777777" w:rsidR="00731983" w:rsidRDefault="00731983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sz w:val="24"/>
          <w:szCs w:val="24"/>
        </w:rPr>
        <w:t xml:space="preserve">Az összefüggésben: </w:t>
      </w:r>
    </w:p>
    <w:p w14:paraId="238BD84F" w14:textId="20B47E34" w:rsidR="00731983" w:rsidRDefault="00731983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sz w:val="24"/>
          <w:szCs w:val="24"/>
        </w:rPr>
        <w:t>R = távolhatás [m]</w:t>
      </w:r>
    </w:p>
    <w:p w14:paraId="16A18002" w14:textId="21D1973B" w:rsidR="00731983" w:rsidRDefault="00731983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sz w:val="24"/>
          <w:szCs w:val="24"/>
        </w:rPr>
        <w:t>átrendezve:</w:t>
      </w:r>
    </w:p>
    <w:p w14:paraId="12207B0E" w14:textId="6BEB11C0" w:rsidR="00731983" w:rsidRDefault="00731983" w:rsidP="003324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DE9FBA" wp14:editId="01671DB3">
            <wp:extent cx="1783080" cy="718185"/>
            <wp:effectExtent l="0" t="0" r="7620" b="5715"/>
            <wp:docPr id="200699955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999555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3161" cy="72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FFB9A" w14:textId="74D425B3" w:rsidR="00731983" w:rsidRPr="00731983" w:rsidRDefault="00731983" w:rsidP="009D33D1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19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bányatavakban és az alatta levő kavicsos homok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319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összletben</w:t>
      </w:r>
      <w:proofErr w:type="spellEnd"/>
      <w:r w:rsidRPr="007319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együttesen levő vízoszlop magasságának meghatározása, a bányatavakban kialakuló depresszió meghatározása </w:t>
      </w:r>
    </w:p>
    <w:p w14:paraId="50FEDBCD" w14:textId="5351C4C1" w:rsidR="00731983" w:rsidRDefault="00731983" w:rsidP="009D3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sz w:val="24"/>
          <w:szCs w:val="24"/>
        </w:rPr>
        <w:t xml:space="preserve">A vízoszlop magasságát a bányatavakban és az alatta levő kavicsos </w:t>
      </w:r>
      <w:proofErr w:type="spellStart"/>
      <w:r w:rsidRPr="00731983">
        <w:rPr>
          <w:rFonts w:ascii="Times New Roman" w:hAnsi="Times New Roman" w:cs="Times New Roman"/>
          <w:sz w:val="24"/>
          <w:szCs w:val="24"/>
        </w:rPr>
        <w:t>homokösszletben</w:t>
      </w:r>
      <w:proofErr w:type="spellEnd"/>
      <w:r w:rsidRPr="007319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31983">
        <w:rPr>
          <w:rFonts w:ascii="Times New Roman" w:hAnsi="Times New Roman" w:cs="Times New Roman"/>
          <w:sz w:val="24"/>
          <w:szCs w:val="24"/>
        </w:rPr>
        <w:t xml:space="preserve">következő a </w:t>
      </w:r>
      <w:proofErr w:type="spellStart"/>
      <w:r w:rsidRPr="00731983">
        <w:rPr>
          <w:rFonts w:ascii="Times New Roman" w:hAnsi="Times New Roman" w:cs="Times New Roman"/>
          <w:sz w:val="24"/>
          <w:szCs w:val="24"/>
        </w:rPr>
        <w:t>Dupuit-Thein</w:t>
      </w:r>
      <w:proofErr w:type="spellEnd"/>
      <w:r w:rsidRPr="00731983">
        <w:rPr>
          <w:rFonts w:ascii="Times New Roman" w:hAnsi="Times New Roman" w:cs="Times New Roman"/>
          <w:sz w:val="24"/>
          <w:szCs w:val="24"/>
        </w:rPr>
        <w:t xml:space="preserve"> összefüggés integrálásával és átrendezésével nyert képlettel számítjuk (Juhász József: Áramlástan – hidrogeológia (1981) P: 107)</w:t>
      </w:r>
    </w:p>
    <w:p w14:paraId="31BF3499" w14:textId="05384465" w:rsidR="00731983" w:rsidRDefault="00731983" w:rsidP="003324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087638" wp14:editId="2E36BE88">
            <wp:extent cx="3459480" cy="826543"/>
            <wp:effectExtent l="0" t="0" r="7620" b="0"/>
            <wp:docPr id="76964786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647869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99090" cy="836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9A9BE" w14:textId="77777777" w:rsidR="00332489" w:rsidRDefault="00332489" w:rsidP="009D3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B6A0C" w14:textId="5AA49A20" w:rsidR="00731983" w:rsidRDefault="00731983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sz w:val="24"/>
          <w:szCs w:val="24"/>
        </w:rPr>
        <w:lastRenderedPageBreak/>
        <w:t xml:space="preserve">Az összefüggésben: </w:t>
      </w:r>
    </w:p>
    <w:p w14:paraId="4EBA017E" w14:textId="76065027" w:rsidR="00731983" w:rsidRPr="00D4281A" w:rsidRDefault="00731983" w:rsidP="00DB2E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sz w:val="24"/>
          <w:szCs w:val="24"/>
        </w:rPr>
        <w:t xml:space="preserve">H = vízoszlop magassága a </w:t>
      </w:r>
      <w:proofErr w:type="gramStart"/>
      <w:r w:rsidRPr="00731983">
        <w:rPr>
          <w:rFonts w:ascii="Times New Roman" w:hAnsi="Times New Roman" w:cs="Times New Roman"/>
          <w:sz w:val="24"/>
          <w:szCs w:val="24"/>
        </w:rPr>
        <w:t>kavics rétegben</w:t>
      </w:r>
      <w:proofErr w:type="gramEnd"/>
      <w:r w:rsidRPr="00731983">
        <w:rPr>
          <w:rFonts w:ascii="Times New Roman" w:hAnsi="Times New Roman" w:cs="Times New Roman"/>
          <w:sz w:val="24"/>
          <w:szCs w:val="24"/>
        </w:rPr>
        <w:t xml:space="preserve"> [m] - Vízoszlop magasság a bányatelek alaplapjáig H</w:t>
      </w:r>
      <w:r w:rsidR="00DB2EF0" w:rsidRPr="0075557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31983">
        <w:rPr>
          <w:rFonts w:ascii="Times New Roman" w:hAnsi="Times New Roman" w:cs="Times New Roman"/>
          <w:sz w:val="24"/>
          <w:szCs w:val="24"/>
        </w:rPr>
        <w:t xml:space="preserve"> = </w:t>
      </w:r>
      <w:r w:rsidRPr="00D4281A">
        <w:rPr>
          <w:rFonts w:ascii="Times New Roman" w:hAnsi="Times New Roman" w:cs="Times New Roman"/>
          <w:sz w:val="24"/>
          <w:szCs w:val="24"/>
        </w:rPr>
        <w:t>2</w:t>
      </w:r>
      <w:r w:rsidR="00D4281A" w:rsidRPr="00D4281A">
        <w:rPr>
          <w:rFonts w:ascii="Times New Roman" w:hAnsi="Times New Roman" w:cs="Times New Roman"/>
          <w:sz w:val="24"/>
          <w:szCs w:val="24"/>
        </w:rPr>
        <w:t>2</w:t>
      </w:r>
      <w:r w:rsidRPr="00D4281A">
        <w:rPr>
          <w:rFonts w:ascii="Times New Roman" w:hAnsi="Times New Roman" w:cs="Times New Roman"/>
          <w:sz w:val="24"/>
          <w:szCs w:val="24"/>
        </w:rPr>
        <w:t xml:space="preserve"> m; </w:t>
      </w:r>
      <w:r w:rsidR="00DB2EF0" w:rsidRPr="00D4281A">
        <w:rPr>
          <w:rFonts w:ascii="Times New Roman" w:hAnsi="Times New Roman" w:cs="Times New Roman"/>
          <w:sz w:val="24"/>
          <w:szCs w:val="24"/>
        </w:rPr>
        <w:t>Vízoszlop magasság a bányatelek jelenlegi alaplapjáig</w:t>
      </w:r>
    </w:p>
    <w:p w14:paraId="2500F5CE" w14:textId="3E22B7A0" w:rsidR="00DB2EF0" w:rsidRDefault="00DB2EF0" w:rsidP="00DB2E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1A">
        <w:rPr>
          <w:rFonts w:ascii="Times New Roman" w:hAnsi="Times New Roman" w:cs="Times New Roman"/>
          <w:sz w:val="24"/>
          <w:szCs w:val="24"/>
        </w:rPr>
        <w:t>H</w:t>
      </w:r>
      <w:r w:rsidRPr="0075557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4281A">
        <w:rPr>
          <w:rFonts w:ascii="Times New Roman" w:hAnsi="Times New Roman" w:cs="Times New Roman"/>
          <w:sz w:val="24"/>
          <w:szCs w:val="24"/>
        </w:rPr>
        <w:t xml:space="preserve"> = 3</w:t>
      </w:r>
      <w:r w:rsidR="00D4281A" w:rsidRPr="00D4281A">
        <w:rPr>
          <w:rFonts w:ascii="Times New Roman" w:hAnsi="Times New Roman" w:cs="Times New Roman"/>
          <w:sz w:val="24"/>
          <w:szCs w:val="24"/>
        </w:rPr>
        <w:t>2</w:t>
      </w:r>
      <w:r w:rsidRPr="00D4281A">
        <w:rPr>
          <w:rFonts w:ascii="Times New Roman" w:hAnsi="Times New Roman" w:cs="Times New Roman"/>
          <w:sz w:val="24"/>
          <w:szCs w:val="24"/>
        </w:rPr>
        <w:t xml:space="preserve"> m;</w:t>
      </w:r>
      <w:r w:rsidRPr="00731983">
        <w:rPr>
          <w:rFonts w:ascii="Times New Roman" w:hAnsi="Times New Roman" w:cs="Times New Roman"/>
          <w:sz w:val="24"/>
          <w:szCs w:val="24"/>
        </w:rPr>
        <w:t xml:space="preserve"> Vízoszlop magasság a bányatelek </w:t>
      </w:r>
      <w:r>
        <w:rPr>
          <w:rFonts w:ascii="Times New Roman" w:hAnsi="Times New Roman" w:cs="Times New Roman"/>
          <w:sz w:val="24"/>
          <w:szCs w:val="24"/>
        </w:rPr>
        <w:t xml:space="preserve">tervezett </w:t>
      </w:r>
      <w:r w:rsidRPr="00731983">
        <w:rPr>
          <w:rFonts w:ascii="Times New Roman" w:hAnsi="Times New Roman" w:cs="Times New Roman"/>
          <w:sz w:val="24"/>
          <w:szCs w:val="24"/>
        </w:rPr>
        <w:t>alaplapjáig</w:t>
      </w:r>
    </w:p>
    <w:p w14:paraId="74CE07A3" w14:textId="277D9C05" w:rsidR="0075557B" w:rsidRDefault="00731983" w:rsidP="009D33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983">
        <w:rPr>
          <w:rFonts w:ascii="Times New Roman" w:hAnsi="Times New Roman" w:cs="Times New Roman"/>
          <w:sz w:val="24"/>
          <w:szCs w:val="24"/>
        </w:rPr>
        <w:t>k =szivárgási tényező kavicsos homokban [m/</w:t>
      </w:r>
      <w:proofErr w:type="gramStart"/>
      <w:r w:rsidRPr="00731983">
        <w:rPr>
          <w:rFonts w:ascii="Times New Roman" w:hAnsi="Times New Roman" w:cs="Times New Roman"/>
          <w:sz w:val="24"/>
          <w:szCs w:val="24"/>
        </w:rPr>
        <w:t>év]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731983">
        <w:rPr>
          <w:rFonts w:ascii="Times New Roman" w:hAnsi="Times New Roman" w:cs="Times New Roman"/>
          <w:sz w:val="24"/>
          <w:szCs w:val="24"/>
        </w:rPr>
        <w:t xml:space="preserve">k = </w:t>
      </w:r>
      <w:r>
        <w:rPr>
          <w:rFonts w:ascii="Times New Roman" w:hAnsi="Times New Roman" w:cs="Times New Roman"/>
          <w:sz w:val="24"/>
          <w:szCs w:val="24"/>
        </w:rPr>
        <w:t>1,43</w:t>
      </w:r>
      <w:r w:rsidRPr="007319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731983">
        <w:rPr>
          <w:rFonts w:ascii="Times New Roman" w:hAnsi="Times New Roman" w:cs="Times New Roman"/>
          <w:sz w:val="24"/>
          <w:szCs w:val="24"/>
        </w:rPr>
        <w:t xml:space="preserve"> 10</w:t>
      </w:r>
      <w:r w:rsidRPr="00731983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983">
        <w:rPr>
          <w:rFonts w:ascii="Times New Roman" w:hAnsi="Times New Roman" w:cs="Times New Roman"/>
          <w:sz w:val="24"/>
          <w:szCs w:val="24"/>
        </w:rPr>
        <w:t>m/s</w:t>
      </w:r>
    </w:p>
    <w:tbl>
      <w:tblPr>
        <w:tblStyle w:val="Rcsostblzat"/>
        <w:tblW w:w="0" w:type="auto"/>
        <w:tblInd w:w="1271" w:type="dxa"/>
        <w:tblLook w:val="04A0" w:firstRow="1" w:lastRow="0" w:firstColumn="1" w:lastColumn="0" w:noHBand="0" w:noVBand="1"/>
      </w:tblPr>
      <w:tblGrid>
        <w:gridCol w:w="1984"/>
        <w:gridCol w:w="1985"/>
        <w:gridCol w:w="1985"/>
      </w:tblGrid>
      <w:tr w:rsidR="0075557B" w14:paraId="01B42C98" w14:textId="77777777" w:rsidTr="0075557B">
        <w:tc>
          <w:tcPr>
            <w:tcW w:w="595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92D050"/>
          </w:tcPr>
          <w:p w14:paraId="2B233BA7" w14:textId="73776419" w:rsidR="0075557B" w:rsidRPr="0075557B" w:rsidRDefault="0075557B" w:rsidP="00CC64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555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Alapadatok</w:t>
            </w:r>
          </w:p>
        </w:tc>
      </w:tr>
      <w:tr w:rsidR="0075557B" w14:paraId="4757F961" w14:textId="77777777" w:rsidTr="0075557B">
        <w:tc>
          <w:tcPr>
            <w:tcW w:w="1984" w:type="dxa"/>
            <w:tcBorders>
              <w:top w:val="double" w:sz="4" w:space="0" w:color="auto"/>
              <w:left w:val="double" w:sz="4" w:space="0" w:color="auto"/>
            </w:tcBorders>
            <w:shd w:val="clear" w:color="auto" w:fill="FFC000"/>
          </w:tcPr>
          <w:p w14:paraId="55109C15" w14:textId="6256EC07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FFC000"/>
          </w:tcPr>
          <w:p w14:paraId="7940BF3F" w14:textId="595CB8AC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mm/év</w:t>
            </w:r>
          </w:p>
        </w:tc>
        <w:tc>
          <w:tcPr>
            <w:tcW w:w="1985" w:type="dxa"/>
            <w:tcBorders>
              <w:top w:val="double" w:sz="4" w:space="0" w:color="auto"/>
              <w:right w:val="double" w:sz="4" w:space="0" w:color="auto"/>
            </w:tcBorders>
            <w:shd w:val="clear" w:color="auto" w:fill="FFC000"/>
          </w:tcPr>
          <w:p w14:paraId="43F5CA20" w14:textId="509CC60B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75557B" w14:paraId="3E751E7B" w14:textId="77777777" w:rsidTr="0075557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1506CA38" w14:textId="65C91B55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985" w:type="dxa"/>
            <w:shd w:val="clear" w:color="auto" w:fill="FFC000"/>
          </w:tcPr>
          <w:p w14:paraId="408880DD" w14:textId="5A8E423C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55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4FC472CE" w14:textId="316884A7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75557B" w14:paraId="2FDA1C46" w14:textId="77777777" w:rsidTr="0075557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2E1F1FC3" w14:textId="2C2CDEA2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555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tó</w:t>
            </w:r>
            <w:proofErr w:type="spellEnd"/>
          </w:p>
        </w:tc>
        <w:tc>
          <w:tcPr>
            <w:tcW w:w="1985" w:type="dxa"/>
            <w:shd w:val="clear" w:color="auto" w:fill="FFC000"/>
          </w:tcPr>
          <w:p w14:paraId="7B1255D3" w14:textId="29066CB2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02A6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097385A1" w14:textId="6F2A6740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580.000</w:t>
            </w:r>
          </w:p>
        </w:tc>
      </w:tr>
      <w:tr w:rsidR="0075557B" w14:paraId="37CA468C" w14:textId="77777777" w:rsidTr="0075557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5D7B7867" w14:textId="7684BF6E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985" w:type="dxa"/>
            <w:shd w:val="clear" w:color="auto" w:fill="FFC000"/>
          </w:tcPr>
          <w:p w14:paraId="64C6F27D" w14:textId="541CECC6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m/év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3F5194E7" w14:textId="373D821F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5557B" w14:paraId="4E334B37" w14:textId="77777777" w:rsidTr="0075557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66014086" w14:textId="2D1BFD81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A66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202A6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term</w:t>
            </w:r>
            <w:proofErr w:type="spellEnd"/>
          </w:p>
        </w:tc>
        <w:tc>
          <w:tcPr>
            <w:tcW w:w="1985" w:type="dxa"/>
            <w:shd w:val="clear" w:color="auto" w:fill="FFC000"/>
          </w:tcPr>
          <w:p w14:paraId="59154273" w14:textId="5D414C61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A6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02A6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02A66">
              <w:rPr>
                <w:rFonts w:ascii="Times New Roman" w:hAnsi="Times New Roman" w:cs="Times New Roman"/>
                <w:sz w:val="24"/>
                <w:szCs w:val="24"/>
              </w:rPr>
              <w:t>/év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1FA31397" w14:textId="0BF50DDC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202A66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75557B" w14:paraId="1F594C52" w14:textId="77777777" w:rsidTr="0075557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20D96223" w14:textId="25D916A8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985" w:type="dxa"/>
            <w:shd w:val="clear" w:color="auto" w:fill="FFC000"/>
          </w:tcPr>
          <w:p w14:paraId="4E96946F" w14:textId="1446E7E0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01C93740" w14:textId="791EEF46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5557B" w14:paraId="2D3F1688" w14:textId="77777777" w:rsidTr="0075557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3FD1B6DD" w14:textId="32CE4DA3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985" w:type="dxa"/>
            <w:shd w:val="clear" w:color="auto" w:fill="FFC000"/>
          </w:tcPr>
          <w:p w14:paraId="6B611B4B" w14:textId="7B13408A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0760F261" w14:textId="41A58256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0,00143</w:t>
            </w:r>
          </w:p>
        </w:tc>
      </w:tr>
      <w:tr w:rsidR="0075557B" w14:paraId="3C20D366" w14:textId="77777777" w:rsidTr="0075557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68502816" w14:textId="01B4D7AA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7555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5" w:type="dxa"/>
            <w:shd w:val="clear" w:color="auto" w:fill="FFC000"/>
          </w:tcPr>
          <w:p w14:paraId="661EB52C" w14:textId="11C242D8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43194960" w14:textId="43A9DEDC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5557B" w14:paraId="49BA6757" w14:textId="77777777" w:rsidTr="0075557B">
        <w:tc>
          <w:tcPr>
            <w:tcW w:w="1984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C000"/>
          </w:tcPr>
          <w:p w14:paraId="6EB51157" w14:textId="23CB920A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7555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FFC000"/>
          </w:tcPr>
          <w:p w14:paraId="33671803" w14:textId="53AE4C18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C000"/>
          </w:tcPr>
          <w:p w14:paraId="15110A07" w14:textId="77A6EDFD" w:rsidR="0075557B" w:rsidRDefault="0075557B" w:rsidP="007555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14:paraId="19F7EA58" w14:textId="5169F1BA" w:rsidR="005F3761" w:rsidRDefault="005F3761" w:rsidP="00CC6464">
      <w:pPr>
        <w:pStyle w:val="Kpalrs"/>
        <w:jc w:val="center"/>
      </w:pPr>
      <w:r w:rsidRPr="005F3761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begin"/>
      </w:r>
      <w:r w:rsidRPr="005F3761">
        <w:rPr>
          <w:rFonts w:ascii="Times New Roman" w:hAnsi="Times New Roman" w:cs="Times New Roman"/>
          <w:b/>
          <w:bCs/>
          <w:color w:val="auto"/>
          <w:sz w:val="24"/>
          <w:szCs w:val="24"/>
        </w:rPr>
        <w:instrText xml:space="preserve"> SEQ táblázat \* ARABIC </w:instrText>
      </w:r>
      <w:r w:rsidRPr="005F3761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separate"/>
      </w:r>
      <w:bookmarkStart w:id="29" w:name="_Toc189475619"/>
      <w:r w:rsidR="00817C9E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w:t>3</w:t>
      </w:r>
      <w:r w:rsidRPr="005F3761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end"/>
      </w:r>
      <w:r w:rsidRPr="005F3761">
        <w:rPr>
          <w:rFonts w:ascii="Times New Roman" w:hAnsi="Times New Roman" w:cs="Times New Roman"/>
          <w:b/>
          <w:bCs/>
          <w:color w:val="auto"/>
          <w:sz w:val="24"/>
          <w:szCs w:val="24"/>
        </w:rPr>
        <w:t>. táblázat: A számítás alapadatai</w:t>
      </w:r>
      <w:bookmarkEnd w:id="29"/>
    </w:p>
    <w:tbl>
      <w:tblPr>
        <w:tblStyle w:val="Rcsostblzat"/>
        <w:tblW w:w="0" w:type="auto"/>
        <w:tblInd w:w="1271" w:type="dxa"/>
        <w:tblLook w:val="04A0" w:firstRow="1" w:lastRow="0" w:firstColumn="1" w:lastColumn="0" w:noHBand="0" w:noVBand="1"/>
      </w:tblPr>
      <w:tblGrid>
        <w:gridCol w:w="1984"/>
        <w:gridCol w:w="1985"/>
        <w:gridCol w:w="1985"/>
      </w:tblGrid>
      <w:tr w:rsidR="005F3761" w14:paraId="35FEF3CC" w14:textId="77777777" w:rsidTr="00E817A0">
        <w:tc>
          <w:tcPr>
            <w:tcW w:w="595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92D050"/>
          </w:tcPr>
          <w:p w14:paraId="5F395857" w14:textId="77777777" w:rsidR="005F3761" w:rsidRPr="0075557B" w:rsidRDefault="005F3761" w:rsidP="00CC646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5557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Alapadatok</w:t>
            </w:r>
          </w:p>
        </w:tc>
      </w:tr>
      <w:tr w:rsidR="005F3761" w14:paraId="0121BFB2" w14:textId="77777777" w:rsidTr="00E817A0">
        <w:tc>
          <w:tcPr>
            <w:tcW w:w="1984" w:type="dxa"/>
            <w:tcBorders>
              <w:top w:val="double" w:sz="4" w:space="0" w:color="auto"/>
              <w:left w:val="double" w:sz="4" w:space="0" w:color="auto"/>
            </w:tcBorders>
            <w:shd w:val="clear" w:color="auto" w:fill="FFC000"/>
          </w:tcPr>
          <w:p w14:paraId="10DBAC0F" w14:textId="6BA4611E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FFC000"/>
          </w:tcPr>
          <w:p w14:paraId="566471D9" w14:textId="6173589B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mm/év</w:t>
            </w:r>
          </w:p>
        </w:tc>
        <w:tc>
          <w:tcPr>
            <w:tcW w:w="1985" w:type="dxa"/>
            <w:tcBorders>
              <w:top w:val="double" w:sz="4" w:space="0" w:color="auto"/>
              <w:right w:val="double" w:sz="4" w:space="0" w:color="auto"/>
            </w:tcBorders>
            <w:shd w:val="clear" w:color="auto" w:fill="FFC000"/>
          </w:tcPr>
          <w:p w14:paraId="667066B9" w14:textId="055352D3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402,45</w:t>
            </w:r>
          </w:p>
        </w:tc>
      </w:tr>
      <w:tr w:rsidR="005F3761" w14:paraId="74C5EF8F" w14:textId="77777777" w:rsidTr="00E817A0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06C3C624" w14:textId="689D1AA1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985" w:type="dxa"/>
            <w:shd w:val="clear" w:color="auto" w:fill="FFC000"/>
          </w:tcPr>
          <w:p w14:paraId="1F950895" w14:textId="66FB9934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m/év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3376EF45" w14:textId="76D3737E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5F3761" w14:paraId="70650D41" w14:textId="77777777" w:rsidTr="00E817A0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68844010" w14:textId="2902B26B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85" w:type="dxa"/>
            <w:shd w:val="clear" w:color="auto" w:fill="FFC000"/>
          </w:tcPr>
          <w:p w14:paraId="349A98D4" w14:textId="67838045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29E5CFE3" w14:textId="7D191AC3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429,68</w:t>
            </w:r>
          </w:p>
        </w:tc>
      </w:tr>
      <w:tr w:rsidR="005F3761" w14:paraId="47A34353" w14:textId="77777777" w:rsidTr="00E817A0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6FBA75FD" w14:textId="4724A845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1985" w:type="dxa"/>
            <w:shd w:val="clear" w:color="auto" w:fill="FFC000"/>
          </w:tcPr>
          <w:p w14:paraId="5F4D6305" w14:textId="4ADE6563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F37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/év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36DC9740" w14:textId="1472F476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532 240</w:t>
            </w:r>
          </w:p>
        </w:tc>
      </w:tr>
      <w:tr w:rsidR="005F3761" w14:paraId="7F204060" w14:textId="77777777" w:rsidTr="00E817A0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5D5A8F28" w14:textId="19191050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985" w:type="dxa"/>
            <w:shd w:val="clear" w:color="auto" w:fill="FFC000"/>
          </w:tcPr>
          <w:p w14:paraId="7632E0B9" w14:textId="71937E70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18E40854" w14:textId="70628B18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1086,84</w:t>
            </w:r>
          </w:p>
        </w:tc>
      </w:tr>
      <w:tr w:rsidR="005F3761" w14:paraId="41A8ABB2" w14:textId="77777777" w:rsidTr="00E817A0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1352961E" w14:textId="0F7F17ED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985" w:type="dxa"/>
            <w:shd w:val="clear" w:color="auto" w:fill="FFC000"/>
          </w:tcPr>
          <w:p w14:paraId="6255BE75" w14:textId="00831A94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m/év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0E788C3D" w14:textId="1D9B6A05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45096,48</w:t>
            </w:r>
          </w:p>
        </w:tc>
      </w:tr>
      <w:tr w:rsidR="005F3761" w14:paraId="6A9F3E9A" w14:textId="77777777" w:rsidTr="00E817A0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7ECF9397" w14:textId="0D67C41B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1478E0" w:rsidRPr="001478E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85" w:type="dxa"/>
            <w:shd w:val="clear" w:color="auto" w:fill="FFC000"/>
          </w:tcPr>
          <w:p w14:paraId="7C5E1671" w14:textId="02ADE065" w:rsidR="005F3761" w:rsidRDefault="005F3761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408FE05E" w14:textId="1BF126BC" w:rsidR="005F3761" w:rsidRDefault="001478E0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21,948</w:t>
            </w:r>
          </w:p>
        </w:tc>
      </w:tr>
      <w:tr w:rsidR="005F3761" w14:paraId="79F31982" w14:textId="77777777" w:rsidTr="00E817A0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7A318C95" w14:textId="4A386EC1" w:rsidR="005F3761" w:rsidRDefault="001478E0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1985" w:type="dxa"/>
            <w:shd w:val="clear" w:color="auto" w:fill="FFC000"/>
          </w:tcPr>
          <w:p w14:paraId="59EB2CE2" w14:textId="71FDACE4" w:rsidR="005F3761" w:rsidRDefault="001478E0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2E25C493" w14:textId="732C2BAA" w:rsidR="005F3761" w:rsidRDefault="001478E0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31,964</w:t>
            </w:r>
          </w:p>
        </w:tc>
      </w:tr>
      <w:tr w:rsidR="005F3761" w14:paraId="7C2DD61B" w14:textId="77777777" w:rsidTr="00B27E5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7E2695D2" w14:textId="140299E3" w:rsidR="005F3761" w:rsidRDefault="00B27E5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depresszió1</w:t>
            </w:r>
          </w:p>
        </w:tc>
        <w:tc>
          <w:tcPr>
            <w:tcW w:w="1985" w:type="dxa"/>
            <w:shd w:val="clear" w:color="auto" w:fill="FFC000"/>
          </w:tcPr>
          <w:p w14:paraId="294E9466" w14:textId="30A800C1" w:rsidR="005F3761" w:rsidRDefault="00B27E5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469FD150" w14:textId="3A80A9B0" w:rsidR="005F3761" w:rsidRPr="00281951" w:rsidRDefault="00B27E5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0,51</w:t>
            </w:r>
          </w:p>
        </w:tc>
      </w:tr>
      <w:tr w:rsidR="00B27E5B" w14:paraId="79C304A6" w14:textId="77777777" w:rsidTr="00B27E5B">
        <w:tc>
          <w:tcPr>
            <w:tcW w:w="1984" w:type="dxa"/>
            <w:tcBorders>
              <w:left w:val="double" w:sz="4" w:space="0" w:color="auto"/>
            </w:tcBorders>
            <w:shd w:val="clear" w:color="auto" w:fill="FFC000"/>
          </w:tcPr>
          <w:p w14:paraId="6B14679E" w14:textId="0BDF8401" w:rsidR="00B27E5B" w:rsidRDefault="00B27E5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depresszió2</w:t>
            </w:r>
          </w:p>
        </w:tc>
        <w:tc>
          <w:tcPr>
            <w:tcW w:w="1985" w:type="dxa"/>
            <w:shd w:val="clear" w:color="auto" w:fill="FFC000"/>
          </w:tcPr>
          <w:p w14:paraId="08D80A38" w14:textId="3831B53E" w:rsidR="00B27E5B" w:rsidRDefault="00B27E5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right w:val="double" w:sz="4" w:space="0" w:color="auto"/>
            </w:tcBorders>
            <w:shd w:val="clear" w:color="auto" w:fill="FFC000"/>
          </w:tcPr>
          <w:p w14:paraId="630CB685" w14:textId="74FAA2E5" w:rsidR="00B27E5B" w:rsidRPr="00281951" w:rsidRDefault="00B27E5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1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0,35</w:t>
            </w:r>
          </w:p>
        </w:tc>
      </w:tr>
      <w:tr w:rsidR="00B27E5B" w14:paraId="2ACF3AED" w14:textId="77777777" w:rsidTr="00E817A0">
        <w:tc>
          <w:tcPr>
            <w:tcW w:w="1984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C000"/>
          </w:tcPr>
          <w:p w14:paraId="2A9BF6FA" w14:textId="0710F587" w:rsidR="00B27E5B" w:rsidRDefault="00B27E5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Távolhatás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FFC000"/>
          </w:tcPr>
          <w:p w14:paraId="3C5E9077" w14:textId="6602F026" w:rsidR="00B27E5B" w:rsidRDefault="00B27E5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98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C000"/>
          </w:tcPr>
          <w:p w14:paraId="12D90631" w14:textId="3606AF59" w:rsidR="00B27E5B" w:rsidRDefault="00B223DB" w:rsidP="00E817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7E5B">
              <w:rPr>
                <w:rFonts w:ascii="Times New Roman" w:hAnsi="Times New Roman" w:cs="Times New Roman"/>
                <w:sz w:val="24"/>
                <w:szCs w:val="24"/>
              </w:rPr>
              <w:t>57,16</w:t>
            </w:r>
          </w:p>
        </w:tc>
      </w:tr>
    </w:tbl>
    <w:p w14:paraId="4CD3D5C2" w14:textId="00651A13" w:rsidR="005F3761" w:rsidRPr="00817C9E" w:rsidRDefault="00817C9E" w:rsidP="00817C9E">
      <w:pPr>
        <w:pStyle w:val="Kpalrs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17C9E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begin"/>
      </w:r>
      <w:r w:rsidRPr="00817C9E">
        <w:rPr>
          <w:rFonts w:ascii="Times New Roman" w:hAnsi="Times New Roman" w:cs="Times New Roman"/>
          <w:b/>
          <w:bCs/>
          <w:color w:val="auto"/>
          <w:sz w:val="24"/>
          <w:szCs w:val="24"/>
        </w:rPr>
        <w:instrText xml:space="preserve"> SEQ táblázat \* ARABIC </w:instrText>
      </w:r>
      <w:r w:rsidRPr="00817C9E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separate"/>
      </w:r>
      <w:bookmarkStart w:id="30" w:name="_Toc189475620"/>
      <w:r w:rsidRPr="00817C9E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w:t>4</w:t>
      </w:r>
      <w:r w:rsidRPr="00817C9E">
        <w:rPr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end"/>
      </w:r>
      <w:r w:rsidRPr="00817C9E">
        <w:rPr>
          <w:rFonts w:ascii="Times New Roman" w:hAnsi="Times New Roman" w:cs="Times New Roman"/>
          <w:b/>
          <w:bCs/>
          <w:color w:val="auto"/>
          <w:sz w:val="24"/>
          <w:szCs w:val="24"/>
        </w:rPr>
        <w:t>. táblázat: A számítás eredménye</w:t>
      </w:r>
      <w:bookmarkEnd w:id="30"/>
    </w:p>
    <w:p w14:paraId="0BD3F176" w14:textId="247ACCC2" w:rsidR="005F0F35" w:rsidRDefault="00281951" w:rsidP="00EA31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3192">
        <w:rPr>
          <w:rFonts w:ascii="Times New Roman" w:hAnsi="Times New Roman" w:cs="Times New Roman"/>
          <w:b/>
          <w:bCs/>
          <w:sz w:val="24"/>
          <w:szCs w:val="24"/>
        </w:rPr>
        <w:t xml:space="preserve">A számítások alapján a </w:t>
      </w:r>
      <w:r w:rsidR="00EA3192" w:rsidRPr="00EA3192">
        <w:rPr>
          <w:rFonts w:ascii="Times New Roman" w:hAnsi="Times New Roman" w:cs="Times New Roman"/>
          <w:b/>
          <w:bCs/>
          <w:sz w:val="24"/>
          <w:szCs w:val="24"/>
        </w:rPr>
        <w:t>talajvízszint csökkenés a tó környezetében jelenleg 0,51 m, ami az alaplap módosítását követően 0,35 méterre csökken.</w:t>
      </w:r>
      <w:r w:rsidR="00EA31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341B805" w14:textId="77777777" w:rsidR="00332489" w:rsidRDefault="00332489" w:rsidP="00EA31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300360" w14:textId="77777777" w:rsidR="00332489" w:rsidRDefault="00332489" w:rsidP="00EA31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E50D9" w14:textId="77777777" w:rsidR="00332489" w:rsidRDefault="00332489" w:rsidP="00EA31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3C5441" w14:textId="77777777" w:rsidR="00332489" w:rsidRPr="00EA3192" w:rsidRDefault="00332489" w:rsidP="00EA31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017DA" w14:textId="606E00AC" w:rsidR="005F0F35" w:rsidRPr="00CC6464" w:rsidRDefault="005F0F35" w:rsidP="00CC6464">
      <w:pPr>
        <w:pStyle w:val="Cmsor1"/>
        <w:numPr>
          <w:ilvl w:val="0"/>
          <w:numId w:val="1"/>
        </w:numPr>
        <w:spacing w:before="0" w:line="360" w:lineRule="auto"/>
        <w:rPr>
          <w:b/>
          <w:bCs/>
          <w:i/>
          <w:iCs/>
          <w:color w:val="auto"/>
        </w:rPr>
      </w:pPr>
      <w:bookmarkStart w:id="31" w:name="_Toc195874771"/>
      <w:r w:rsidRPr="005F0F35">
        <w:rPr>
          <w:b/>
          <w:bCs/>
          <w:i/>
          <w:iCs/>
          <w:color w:val="auto"/>
        </w:rPr>
        <w:lastRenderedPageBreak/>
        <w:t>Helyrajzi számokban történt változás</w:t>
      </w:r>
      <w:bookmarkEnd w:id="31"/>
    </w:p>
    <w:p w14:paraId="4674A3C3" w14:textId="5DDC075E" w:rsidR="005F0F35" w:rsidRPr="005F0F35" w:rsidRDefault="005F0F35" w:rsidP="005F0F35">
      <w:pPr>
        <w:rPr>
          <w:rFonts w:ascii="Times New Roman" w:hAnsi="Times New Roman" w:cs="Times New Roman"/>
          <w:sz w:val="24"/>
          <w:szCs w:val="24"/>
        </w:rPr>
      </w:pPr>
      <w:r w:rsidRPr="005F0F35">
        <w:rPr>
          <w:rFonts w:ascii="Times New Roman" w:hAnsi="Times New Roman" w:cs="Times New Roman"/>
          <w:sz w:val="24"/>
          <w:szCs w:val="24"/>
        </w:rPr>
        <w:t>A bányatelek által érintett ingatlanokat a következő táblázatban fogla</w:t>
      </w:r>
      <w:r w:rsidR="002C6503">
        <w:rPr>
          <w:rFonts w:ascii="Times New Roman" w:hAnsi="Times New Roman" w:cs="Times New Roman"/>
          <w:sz w:val="24"/>
          <w:szCs w:val="24"/>
        </w:rPr>
        <w:t>l</w:t>
      </w:r>
      <w:r w:rsidRPr="005F0F35">
        <w:rPr>
          <w:rFonts w:ascii="Times New Roman" w:hAnsi="Times New Roman" w:cs="Times New Roman"/>
          <w:sz w:val="24"/>
          <w:szCs w:val="24"/>
        </w:rPr>
        <w:t>juk össze:</w:t>
      </w:r>
    </w:p>
    <w:tbl>
      <w:tblPr>
        <w:tblW w:w="6946" w:type="dxa"/>
        <w:tblInd w:w="552" w:type="dxa"/>
        <w:tblLayout w:type="fixed"/>
        <w:tblLook w:val="04A0" w:firstRow="1" w:lastRow="0" w:firstColumn="1" w:lastColumn="0" w:noHBand="0" w:noVBand="1"/>
      </w:tblPr>
      <w:tblGrid>
        <w:gridCol w:w="1418"/>
        <w:gridCol w:w="5528"/>
      </w:tblGrid>
      <w:tr w:rsidR="005F0F35" w14:paraId="5DD5B685" w14:textId="77777777" w:rsidTr="005F0F35">
        <w:trPr>
          <w:trHeight w:val="360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75A0EDC" w14:textId="77777777" w:rsidR="005F0F35" w:rsidRPr="005F0F35" w:rsidRDefault="005F0F35" w:rsidP="00C142B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32" w:name="_Toc479634046"/>
            <w:bookmarkStart w:id="33" w:name="_Toc480630318"/>
            <w:bookmarkStart w:id="34" w:name="_Toc524467059"/>
            <w:bookmarkStart w:id="35" w:name="_Toc189475548"/>
            <w:bookmarkStart w:id="36" w:name="_Toc195874772"/>
            <w:r w:rsidRPr="005F0F3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Település</w:t>
            </w:r>
            <w:bookmarkEnd w:id="32"/>
            <w:bookmarkEnd w:id="33"/>
            <w:bookmarkEnd w:id="34"/>
            <w:bookmarkEnd w:id="35"/>
            <w:bookmarkEnd w:id="36"/>
          </w:p>
        </w:tc>
        <w:tc>
          <w:tcPr>
            <w:tcW w:w="55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701E84B3" w14:textId="67F5CA8D" w:rsidR="005F0F35" w:rsidRPr="005F0F35" w:rsidRDefault="005F0F35" w:rsidP="00C142B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37" w:name="_Toc290677596"/>
            <w:bookmarkStart w:id="38" w:name="_Toc316411152"/>
            <w:bookmarkStart w:id="39" w:name="_Toc324181539"/>
            <w:bookmarkStart w:id="40" w:name="_Toc339484430"/>
            <w:bookmarkStart w:id="41" w:name="_Toc339484800"/>
            <w:bookmarkStart w:id="42" w:name="_Toc340050870"/>
            <w:bookmarkStart w:id="43" w:name="_Toc362438359"/>
            <w:bookmarkStart w:id="44" w:name="_Toc362438664"/>
            <w:bookmarkStart w:id="45" w:name="_Toc362810460"/>
            <w:bookmarkStart w:id="46" w:name="_Toc363469481"/>
            <w:bookmarkStart w:id="47" w:name="_Toc369381177"/>
            <w:bookmarkStart w:id="48" w:name="_Toc369632819"/>
            <w:bookmarkStart w:id="49" w:name="_Toc389754851"/>
            <w:bookmarkStart w:id="50" w:name="_Toc397937347"/>
            <w:bookmarkStart w:id="51" w:name="_Toc397937575"/>
            <w:bookmarkStart w:id="52" w:name="_Toc403580644"/>
            <w:bookmarkStart w:id="53" w:name="_Toc442217089"/>
            <w:bookmarkStart w:id="54" w:name="_Toc479634047"/>
            <w:bookmarkStart w:id="55" w:name="_Toc480630319"/>
            <w:bookmarkStart w:id="56" w:name="_Toc524467060"/>
            <w:bookmarkStart w:id="57" w:name="_Toc189475549"/>
            <w:bookmarkStart w:id="58" w:name="_Toc195874773"/>
            <w:r w:rsidRPr="005F0F3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Hrsz.</w:t>
            </w:r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</w:p>
        </w:tc>
      </w:tr>
      <w:tr w:rsidR="005F0F35" w14:paraId="05CED753" w14:textId="77777777" w:rsidTr="005F0F35">
        <w:trPr>
          <w:trHeight w:val="333"/>
        </w:trPr>
        <w:tc>
          <w:tcPr>
            <w:tcW w:w="1418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AC7F0F1" w14:textId="7777777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Sajópetri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9275AAF" w14:textId="69890D00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027/1</w:t>
            </w:r>
          </w:p>
        </w:tc>
      </w:tr>
      <w:tr w:rsidR="005F0F35" w14:paraId="11FA316E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B274645" w14:textId="7777777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00EC722" w14:textId="465A5DA2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</w:tr>
      <w:tr w:rsidR="005F0F35" w14:paraId="423AE5C5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64706C7" w14:textId="7777777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57485B9" w14:textId="4C18264A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</w:tr>
      <w:tr w:rsidR="005F0F35" w14:paraId="241CA9FC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88D8F0E" w14:textId="7777777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53C447F" w14:textId="1C37A89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030/1</w:t>
            </w:r>
          </w:p>
        </w:tc>
      </w:tr>
      <w:tr w:rsidR="005F0F35" w14:paraId="38A15578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AB1E71C" w14:textId="7777777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0219F38F" w14:textId="359180D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033/1</w:t>
            </w:r>
          </w:p>
        </w:tc>
      </w:tr>
      <w:tr w:rsidR="005F0F35" w14:paraId="7ABA8EC3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058AFFE" w14:textId="7777777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9C7A2B9" w14:textId="1CA82D73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034/1</w:t>
            </w:r>
          </w:p>
        </w:tc>
      </w:tr>
      <w:tr w:rsidR="005F0F35" w14:paraId="343477A3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203BCE8" w14:textId="7777777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0C5501D8" w14:textId="20548C77" w:rsidR="005F0F35" w:rsidRPr="005F0F35" w:rsidRDefault="005F0F35" w:rsidP="00C142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035/2</w:t>
            </w:r>
          </w:p>
        </w:tc>
      </w:tr>
      <w:tr w:rsidR="005F0F35" w14:paraId="5FE7D712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BDE7C95" w14:textId="77777777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9EACDDA" w14:textId="4D5C7F1D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035/10</w:t>
            </w:r>
          </w:p>
        </w:tc>
      </w:tr>
      <w:tr w:rsidR="005F0F35" w14:paraId="6DF9BD58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C32BFB1" w14:textId="77777777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2DCB5E9F" w14:textId="4B6F7DFB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035/11</w:t>
            </w:r>
          </w:p>
        </w:tc>
      </w:tr>
      <w:tr w:rsidR="005F0F35" w14:paraId="5B5992B9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0E1D307" w14:textId="77777777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5C68141" w14:textId="06924E4D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/1           A 036 hrsz-ú út megosztásra került. </w:t>
            </w:r>
          </w:p>
        </w:tc>
      </w:tr>
      <w:tr w:rsidR="005F0F35" w14:paraId="53D73EAD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65EA3A5" w14:textId="77777777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0381DAD" w14:textId="3772D552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037/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0F35" w14:paraId="218D34A0" w14:textId="77777777" w:rsidTr="005F0F35">
        <w:trPr>
          <w:trHeight w:val="333"/>
        </w:trPr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38C61F8" w14:textId="77777777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31082C03" w14:textId="6B718C31" w:rsidR="005F0F35" w:rsidRPr="005F0F35" w:rsidRDefault="005F0F35" w:rsidP="005F0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037/4</w:t>
            </w:r>
          </w:p>
        </w:tc>
      </w:tr>
    </w:tbl>
    <w:bookmarkStart w:id="59" w:name="_Toc397937857"/>
    <w:bookmarkStart w:id="60" w:name="_Toc363469491"/>
    <w:bookmarkStart w:id="61" w:name="_Toc466315412"/>
    <w:bookmarkStart w:id="62" w:name="_Toc524549806"/>
    <w:p w14:paraId="4128A72E" w14:textId="20600490" w:rsidR="005F0F35" w:rsidRPr="005F0F35" w:rsidRDefault="005F0F35" w:rsidP="005F0F35">
      <w:pPr>
        <w:pStyle w:val="Kpalrs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5F0F35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begin"/>
      </w:r>
      <w:r w:rsidRPr="005F0F35">
        <w:rPr>
          <w:rFonts w:ascii="Times New Roman" w:hAnsi="Times New Roman" w:cs="Times New Roman"/>
          <w:b/>
          <w:bCs/>
          <w:color w:val="auto"/>
          <w:sz w:val="24"/>
          <w:szCs w:val="24"/>
        </w:rPr>
        <w:instrText xml:space="preserve"> SEQ táblázat \* ARABIC </w:instrText>
      </w:r>
      <w:r w:rsidRPr="005F0F35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separate"/>
      </w:r>
      <w:bookmarkStart w:id="63" w:name="_Toc189475621"/>
      <w:r w:rsidR="00817C9E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w:t>5</w:t>
      </w:r>
      <w:r w:rsidRPr="005F0F35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end"/>
      </w:r>
      <w:r w:rsidRPr="005F0F35">
        <w:rPr>
          <w:rFonts w:ascii="Times New Roman" w:hAnsi="Times New Roman" w:cs="Times New Roman"/>
          <w:b/>
          <w:bCs/>
          <w:color w:val="auto"/>
          <w:sz w:val="24"/>
          <w:szCs w:val="24"/>
        </w:rPr>
        <w:t>. táblázat: A bányatelek által érintett ingatlanok</w:t>
      </w:r>
      <w:bookmarkEnd w:id="59"/>
      <w:bookmarkEnd w:id="60"/>
      <w:bookmarkEnd w:id="61"/>
      <w:bookmarkEnd w:id="62"/>
      <w:bookmarkEnd w:id="63"/>
    </w:p>
    <w:p w14:paraId="2816EBBA" w14:textId="77777777" w:rsidR="00817C9E" w:rsidRPr="00817C9E" w:rsidRDefault="00817C9E" w:rsidP="00817C9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C9E">
        <w:rPr>
          <w:rFonts w:ascii="Times New Roman" w:hAnsi="Times New Roman" w:cs="Times New Roman"/>
          <w:bCs/>
          <w:sz w:val="24"/>
          <w:szCs w:val="24"/>
        </w:rPr>
        <w:t xml:space="preserve">A BO-08/KTF/09917-34/2018. számú környezetvédelmi működési engedélyben a következő helyrajzi számok szerepelnek: 027/1, 028, 029, 030/1, 033/1, 034/1, 035/2, 035/8, 035/10, 035/11, 036 és 037/4. </w:t>
      </w:r>
    </w:p>
    <w:p w14:paraId="125DF8F1" w14:textId="1DDA41A1" w:rsidR="00817C9E" w:rsidRPr="00817C9E" w:rsidRDefault="00817C9E" w:rsidP="00817C9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C9E">
        <w:rPr>
          <w:rFonts w:ascii="Times New Roman" w:hAnsi="Times New Roman" w:cs="Times New Roman"/>
          <w:bCs/>
          <w:sz w:val="24"/>
          <w:szCs w:val="24"/>
        </w:rPr>
        <w:t xml:space="preserve">Ezzel szemben a bányatelekkel érintett tényleges helyrajzi számokat az </w:t>
      </w:r>
      <w:r w:rsidRPr="00817C9E">
        <w:rPr>
          <w:rFonts w:ascii="Times New Roman" w:hAnsi="Times New Roman" w:cs="Times New Roman"/>
          <w:b/>
          <w:i/>
          <w:iCs/>
          <w:sz w:val="24"/>
          <w:szCs w:val="24"/>
        </w:rPr>
        <w:t>5. táblázat</w:t>
      </w:r>
      <w:r w:rsidRPr="00817C9E">
        <w:rPr>
          <w:rFonts w:ascii="Times New Roman" w:hAnsi="Times New Roman" w:cs="Times New Roman"/>
          <w:bCs/>
          <w:sz w:val="24"/>
          <w:szCs w:val="24"/>
        </w:rPr>
        <w:t xml:space="preserve"> tartalmazza.</w:t>
      </w:r>
    </w:p>
    <w:p w14:paraId="70671490" w14:textId="1DB9D087" w:rsidR="002C6503" w:rsidRPr="00CC6464" w:rsidRDefault="00817C9E" w:rsidP="00CC646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C9E">
        <w:rPr>
          <w:rFonts w:ascii="Times New Roman" w:hAnsi="Times New Roman" w:cs="Times New Roman"/>
          <w:b/>
          <w:sz w:val="24"/>
          <w:szCs w:val="24"/>
        </w:rPr>
        <w:t>Az eltérés: környezetvédelmi engedélyben szereplő 035/8 hrsz-ú ingatlant nem érinti a bányatelek, viszont a 037/3 hrsz-ú ingatlant igen (mely nem szerepel az engedélyben)</w:t>
      </w:r>
      <w:r w:rsidR="00F33CA1">
        <w:rPr>
          <w:rFonts w:ascii="Times New Roman" w:hAnsi="Times New Roman" w:cs="Times New Roman"/>
          <w:b/>
          <w:sz w:val="24"/>
          <w:szCs w:val="24"/>
        </w:rPr>
        <w:t>, illetve a 036 hrsz-ú ingatlan megosztásra került, így a bányatelek a 036/1 hrsz-ot érinti</w:t>
      </w:r>
      <w:r w:rsidRPr="00817C9E">
        <w:rPr>
          <w:rFonts w:ascii="Times New Roman" w:hAnsi="Times New Roman" w:cs="Times New Roman"/>
          <w:b/>
          <w:sz w:val="24"/>
          <w:szCs w:val="24"/>
        </w:rPr>
        <w:t>.</w:t>
      </w:r>
    </w:p>
    <w:p w14:paraId="3A17139A" w14:textId="1BB7B31F" w:rsidR="002C6503" w:rsidRPr="005F0F35" w:rsidRDefault="002C6503" w:rsidP="002C6503">
      <w:pPr>
        <w:rPr>
          <w:rFonts w:ascii="Times New Roman" w:hAnsi="Times New Roman" w:cs="Times New Roman"/>
          <w:sz w:val="24"/>
          <w:szCs w:val="24"/>
        </w:rPr>
      </w:pPr>
      <w:r w:rsidRPr="005F0F35">
        <w:rPr>
          <w:rFonts w:ascii="Times New Roman" w:hAnsi="Times New Roman" w:cs="Times New Roman"/>
          <w:sz w:val="24"/>
          <w:szCs w:val="24"/>
        </w:rPr>
        <w:t>A bánya</w:t>
      </w:r>
      <w:r>
        <w:rPr>
          <w:rFonts w:ascii="Times New Roman" w:hAnsi="Times New Roman" w:cs="Times New Roman"/>
          <w:sz w:val="24"/>
          <w:szCs w:val="24"/>
        </w:rPr>
        <w:t>üzemi terület</w:t>
      </w:r>
      <w:r w:rsidRPr="005F0F35">
        <w:rPr>
          <w:rFonts w:ascii="Times New Roman" w:hAnsi="Times New Roman" w:cs="Times New Roman"/>
          <w:sz w:val="24"/>
          <w:szCs w:val="24"/>
        </w:rPr>
        <w:t xml:space="preserve"> által érintett ingatlanokat a következő táblázatban fogla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5F0F35">
        <w:rPr>
          <w:rFonts w:ascii="Times New Roman" w:hAnsi="Times New Roman" w:cs="Times New Roman"/>
          <w:sz w:val="24"/>
          <w:szCs w:val="24"/>
        </w:rPr>
        <w:t>juk össze:</w:t>
      </w:r>
    </w:p>
    <w:tbl>
      <w:tblPr>
        <w:tblW w:w="5245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417"/>
        <w:gridCol w:w="1276"/>
      </w:tblGrid>
      <w:tr w:rsidR="00CC6464" w14:paraId="1D12B622" w14:textId="1F47B7B1" w:rsidTr="00CC6464">
        <w:trPr>
          <w:trHeight w:val="360"/>
          <w:jc w:val="center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257C623" w14:textId="77777777" w:rsidR="00CC6464" w:rsidRPr="005F0F35" w:rsidRDefault="00CC6464" w:rsidP="00CC646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64" w:name="_Toc189475550"/>
            <w:bookmarkStart w:id="65" w:name="_Toc195874774"/>
            <w:r w:rsidRPr="005F0F3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Település</w:t>
            </w:r>
            <w:bookmarkEnd w:id="64"/>
            <w:bookmarkEnd w:id="65"/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1C58FDF1" w14:textId="77777777" w:rsidR="00CC6464" w:rsidRPr="005F0F35" w:rsidRDefault="00CC6464" w:rsidP="00CC646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66" w:name="_Toc189475551"/>
            <w:bookmarkStart w:id="67" w:name="_Toc195874775"/>
            <w:r w:rsidRPr="005F0F3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Hrsz.</w:t>
            </w:r>
            <w:bookmarkEnd w:id="66"/>
            <w:bookmarkEnd w:id="67"/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67BFA7E0" w14:textId="4E066DC7" w:rsidR="00CC6464" w:rsidRPr="005F0F35" w:rsidRDefault="00CC6464" w:rsidP="00CC646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68" w:name="_Toc195874776"/>
            <w:r w:rsidRPr="005F0F3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Település</w:t>
            </w:r>
            <w:bookmarkEnd w:id="68"/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1D5EC39D" w14:textId="67AE49ED" w:rsidR="00CC6464" w:rsidRPr="005F0F35" w:rsidRDefault="00CC6464" w:rsidP="00CC646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69" w:name="_Toc195874777"/>
            <w:r w:rsidRPr="005F0F3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Hrsz.</w:t>
            </w:r>
            <w:bookmarkEnd w:id="69"/>
          </w:p>
        </w:tc>
      </w:tr>
      <w:tr w:rsidR="00CC6464" w14:paraId="05250B46" w14:textId="57832E5B" w:rsidTr="00CC6464">
        <w:trPr>
          <w:trHeight w:val="333"/>
          <w:jc w:val="center"/>
        </w:trPr>
        <w:tc>
          <w:tcPr>
            <w:tcW w:w="1418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1E1F6F0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Sajópetri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04CB450F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027/1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E9B6AFE" w14:textId="603C591F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Sajópetri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E964E78" w14:textId="0A740105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5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035/3</w:t>
            </w:r>
          </w:p>
        </w:tc>
      </w:tr>
      <w:tr w:rsidR="00CC6464" w14:paraId="76852B2C" w14:textId="474D43A2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92E2018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992243D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37B99917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A288938" w14:textId="1F57D996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035/10</w:t>
            </w:r>
          </w:p>
        </w:tc>
      </w:tr>
      <w:tr w:rsidR="00CC6464" w14:paraId="35492391" w14:textId="002534B7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D6304A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D078A15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A2F5EBD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2E63FE43" w14:textId="08430EE3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035/11</w:t>
            </w:r>
          </w:p>
        </w:tc>
      </w:tr>
      <w:tr w:rsidR="00CC6464" w14:paraId="150168A0" w14:textId="4D1E2981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E646A5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0A310109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030/1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0CED7AD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192B27F0" w14:textId="0633E93C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</w:tr>
      <w:tr w:rsidR="00CC6464" w14:paraId="44C5D170" w14:textId="27A7CF25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21777FF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0963627B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033/1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D5DA518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BC297AE" w14:textId="5866BE35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037/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6464" w14:paraId="537DEA10" w14:textId="2341D4DD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4009DD6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6B40703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034/1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0047B548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2F8FF66E" w14:textId="789BDAAE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037/4</w:t>
            </w:r>
          </w:p>
        </w:tc>
      </w:tr>
      <w:tr w:rsidR="00CC6464" w14:paraId="07A23452" w14:textId="40EDB320" w:rsidTr="00CC6464">
        <w:trPr>
          <w:trHeight w:val="333"/>
          <w:jc w:val="center"/>
        </w:trPr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08937D7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B2FE648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5">
              <w:rPr>
                <w:rFonts w:ascii="Times New Roman" w:hAnsi="Times New Roman" w:cs="Times New Roman"/>
                <w:sz w:val="24"/>
                <w:szCs w:val="24"/>
              </w:rPr>
              <w:t>035/2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2074DDB2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9FDB24E" w14:textId="77777777" w:rsidR="00CC6464" w:rsidRPr="005F0F35" w:rsidRDefault="00CC6464" w:rsidP="00CC64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7DDBAC" w14:textId="0DE09DCD" w:rsidR="002C6503" w:rsidRPr="005F0F35" w:rsidRDefault="002C6503" w:rsidP="002C6503">
      <w:pPr>
        <w:pStyle w:val="Kpalrs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2C6503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begin"/>
      </w:r>
      <w:r w:rsidRPr="002C6503">
        <w:rPr>
          <w:rFonts w:ascii="Times New Roman" w:hAnsi="Times New Roman" w:cs="Times New Roman"/>
          <w:b/>
          <w:bCs/>
          <w:color w:val="auto"/>
          <w:sz w:val="24"/>
          <w:szCs w:val="24"/>
        </w:rPr>
        <w:instrText xml:space="preserve"> SEQ táblázat \* ARABIC </w:instrText>
      </w:r>
      <w:r w:rsidRPr="002C6503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separate"/>
      </w:r>
      <w:bookmarkStart w:id="70" w:name="_Toc189475622"/>
      <w:r w:rsidR="00817C9E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w:t>6</w:t>
      </w:r>
      <w:r w:rsidRPr="002C6503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fldChar w:fldCharType="end"/>
      </w:r>
      <w:r w:rsidRPr="002C6503">
        <w:rPr>
          <w:rFonts w:ascii="Times New Roman" w:hAnsi="Times New Roman" w:cs="Times New Roman"/>
          <w:b/>
          <w:bCs/>
          <w:color w:val="auto"/>
          <w:sz w:val="24"/>
          <w:szCs w:val="24"/>
        </w:rPr>
        <w:t>. táblázat</w:t>
      </w:r>
      <w:r w:rsidRPr="005F0F35">
        <w:rPr>
          <w:rFonts w:ascii="Times New Roman" w:hAnsi="Times New Roman" w:cs="Times New Roman"/>
          <w:b/>
          <w:bCs/>
          <w:color w:val="auto"/>
          <w:sz w:val="24"/>
          <w:szCs w:val="24"/>
        </w:rPr>
        <w:t>: A bánya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üzemi terület</w:t>
      </w:r>
      <w:r w:rsidRPr="005F0F3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által érintett ingatlanok</w:t>
      </w:r>
      <w:bookmarkEnd w:id="70"/>
    </w:p>
    <w:p w14:paraId="0EB7BE95" w14:textId="5A8DDE95" w:rsidR="002C6503" w:rsidRDefault="00353552" w:rsidP="0035355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commentRangeStart w:id="71"/>
      <w:del w:id="72" w:author="Gergely Kiss" w:date="2025-04-27T12:20:00Z" w16du:dateUtc="2025-04-27T10:20:00Z">
        <w:r w:rsidRPr="00091F4D" w:rsidDel="00A97650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A 053/3 </w:delText>
        </w:r>
        <w:commentRangeEnd w:id="71"/>
        <w:r w:rsidR="00A97650" w:rsidDel="00A97650">
          <w:rPr>
            <w:rStyle w:val="Jegyzethivatkozs"/>
          </w:rPr>
          <w:commentReference w:id="71"/>
        </w:r>
        <w:r w:rsidRPr="00091F4D" w:rsidDel="00A97650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hrsz </w:delText>
        </w:r>
      </w:del>
      <w:r w:rsidRPr="00091F4D">
        <w:rPr>
          <w:rFonts w:ascii="Times New Roman" w:hAnsi="Times New Roman" w:cs="Times New Roman"/>
          <w:b/>
          <w:bCs/>
          <w:sz w:val="24"/>
          <w:szCs w:val="24"/>
        </w:rPr>
        <w:t xml:space="preserve">ingatlan nem bányatelekkel fedett, azonban ezen az ingatlanon található a mérlegház, illetve több bányászati tevékenységhez szükséges eszköz tárolására szolgáló </w:t>
      </w:r>
      <w:r w:rsidRPr="00091F4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konténer is, ezért a RENOMÉ Bánya Kft. kérelmezi, hogy </w:t>
      </w:r>
      <w:commentRangeStart w:id="73"/>
      <w:r w:rsidRPr="00091F4D">
        <w:rPr>
          <w:rFonts w:ascii="Times New Roman" w:hAnsi="Times New Roman" w:cs="Times New Roman"/>
          <w:b/>
          <w:bCs/>
          <w:sz w:val="24"/>
          <w:szCs w:val="24"/>
        </w:rPr>
        <w:t>a 053/3 hrsz</w:t>
      </w:r>
      <w:commentRangeEnd w:id="73"/>
      <w:r w:rsidR="00006B4D">
        <w:rPr>
          <w:rStyle w:val="Jegyzethivatkozs"/>
        </w:rPr>
        <w:commentReference w:id="73"/>
      </w:r>
      <w:r w:rsidRPr="00091F4D">
        <w:rPr>
          <w:rFonts w:ascii="Times New Roman" w:hAnsi="Times New Roman" w:cs="Times New Roman"/>
          <w:b/>
          <w:bCs/>
          <w:sz w:val="24"/>
          <w:szCs w:val="24"/>
        </w:rPr>
        <w:t>-ú ingatlan szerepelje</w:t>
      </w:r>
      <w:r w:rsidR="00091F4D" w:rsidRPr="00091F4D">
        <w:rPr>
          <w:rFonts w:ascii="Times New Roman" w:hAnsi="Times New Roman" w:cs="Times New Roman"/>
          <w:b/>
          <w:bCs/>
          <w:sz w:val="24"/>
          <w:szCs w:val="24"/>
        </w:rPr>
        <w:t xml:space="preserve">n a környezetvédelmi engedélyben, </w:t>
      </w:r>
      <w:commentRangeStart w:id="74"/>
      <w:r w:rsidR="00091F4D" w:rsidRPr="00091F4D">
        <w:rPr>
          <w:rFonts w:ascii="Times New Roman" w:hAnsi="Times New Roman" w:cs="Times New Roman"/>
          <w:b/>
          <w:bCs/>
          <w:sz w:val="24"/>
          <w:szCs w:val="24"/>
        </w:rPr>
        <w:t>mint bányaüzemi terület</w:t>
      </w:r>
      <w:commentRangeEnd w:id="74"/>
      <w:r w:rsidR="00006B4D">
        <w:rPr>
          <w:rStyle w:val="Jegyzethivatkozs"/>
        </w:rPr>
        <w:commentReference w:id="74"/>
      </w:r>
      <w:r w:rsidR="00091F4D" w:rsidRPr="00091F4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A710C1F" w14:textId="19A9A2DC" w:rsidR="00CC6464" w:rsidRDefault="00CC6464" w:rsidP="00CC6464">
      <w:pPr>
        <w:pStyle w:val="Cmsor1"/>
        <w:numPr>
          <w:ilvl w:val="0"/>
          <w:numId w:val="1"/>
        </w:numPr>
        <w:spacing w:line="360" w:lineRule="auto"/>
        <w:rPr>
          <w:b/>
          <w:bCs/>
          <w:color w:val="000000" w:themeColor="text1"/>
        </w:rPr>
      </w:pPr>
      <w:bookmarkStart w:id="75" w:name="_Toc195874778"/>
      <w:r w:rsidRPr="00CC6464">
        <w:rPr>
          <w:b/>
          <w:bCs/>
          <w:color w:val="000000" w:themeColor="text1"/>
        </w:rPr>
        <w:t>Mobil osztályozó telepítésének környezetvédelmi hatásai</w:t>
      </w:r>
      <w:bookmarkEnd w:id="75"/>
    </w:p>
    <w:p w14:paraId="3DA6F72B" w14:textId="1919B9D2" w:rsidR="00CC6464" w:rsidRPr="00CC6464" w:rsidRDefault="00CC6464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64">
        <w:rPr>
          <w:rFonts w:ascii="Times New Roman" w:hAnsi="Times New Roman" w:cs="Times New Roman"/>
          <w:sz w:val="24"/>
          <w:szCs w:val="24"/>
        </w:rPr>
        <w:t>A bányászat során az osztályozás a következők szerint történik:</w:t>
      </w:r>
    </w:p>
    <w:p w14:paraId="2BD16906" w14:textId="77777777" w:rsidR="00CC6464" w:rsidRPr="00CC6464" w:rsidRDefault="00CC6464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64">
        <w:rPr>
          <w:rFonts w:ascii="Times New Roman" w:hAnsi="Times New Roman" w:cs="Times New Roman"/>
          <w:sz w:val="24"/>
          <w:szCs w:val="24"/>
        </w:rPr>
        <w:t>A bányató kotrásával termelt kavics osztályozása már az úszókotró kaliberrácsán megkezdődik. A 63 mm feletti szemnagyságot leválasztják.</w:t>
      </w:r>
    </w:p>
    <w:p w14:paraId="1BB6D19D" w14:textId="77777777" w:rsidR="00CC6464" w:rsidRPr="00CC6464" w:rsidRDefault="00CC6464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64">
        <w:rPr>
          <w:rFonts w:ascii="Times New Roman" w:hAnsi="Times New Roman" w:cs="Times New Roman"/>
          <w:sz w:val="24"/>
          <w:szCs w:val="24"/>
        </w:rPr>
        <w:t>A jövesztett kavicsot gumihevederes úszó szalagsorral szállítják a parti szalagrendszerre.</w:t>
      </w:r>
    </w:p>
    <w:p w14:paraId="4F9443FC" w14:textId="769FFE90" w:rsidR="00CC6464" w:rsidRPr="00CC6464" w:rsidRDefault="00CC6464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64">
        <w:rPr>
          <w:rFonts w:ascii="Times New Roman" w:hAnsi="Times New Roman" w:cs="Times New Roman"/>
          <w:sz w:val="24"/>
          <w:szCs w:val="24"/>
        </w:rPr>
        <w:t xml:space="preserve">Az I-es osztályozó mosással </w:t>
      </w:r>
      <w:del w:id="76" w:author="Gergely Kiss" w:date="2025-04-27T12:26:00Z" w16du:dateUtc="2025-04-27T10:26:00Z">
        <w:r w:rsidRPr="00CC6464" w:rsidDel="00006B4D">
          <w:rPr>
            <w:rFonts w:ascii="Times New Roman" w:hAnsi="Times New Roman" w:cs="Times New Roman"/>
            <w:sz w:val="24"/>
            <w:szCs w:val="24"/>
          </w:rPr>
          <w:delText xml:space="preserve">0-24 </w:delText>
        </w:r>
      </w:del>
      <w:ins w:id="77" w:author="Gergely Kiss" w:date="2025-04-27T12:26:00Z" w16du:dateUtc="2025-04-27T10:26:00Z">
        <w:r w:rsidR="00006B4D">
          <w:rPr>
            <w:rFonts w:ascii="Times New Roman" w:hAnsi="Times New Roman" w:cs="Times New Roman"/>
            <w:sz w:val="24"/>
            <w:szCs w:val="24"/>
          </w:rPr>
          <w:t xml:space="preserve"> 0-22 </w:t>
        </w:r>
      </w:ins>
      <w:r w:rsidRPr="00CC6464">
        <w:rPr>
          <w:rFonts w:ascii="Times New Roman" w:hAnsi="Times New Roman" w:cs="Times New Roman"/>
          <w:sz w:val="24"/>
          <w:szCs w:val="24"/>
        </w:rPr>
        <w:t>mm-es vegyes terméket állít</w:t>
      </w:r>
      <w:ins w:id="78" w:author="Gergely Kiss" w:date="2025-04-27T12:23:00Z" w16du:dateUtc="2025-04-27T10:23:00Z">
        <w:r w:rsidR="00006B4D">
          <w:rPr>
            <w:rFonts w:ascii="Times New Roman" w:hAnsi="Times New Roman" w:cs="Times New Roman"/>
            <w:sz w:val="24"/>
            <w:szCs w:val="24"/>
          </w:rPr>
          <w:t>, melyet egy kihordó szalag segítségével késztermék depóniára halmoznak, va</w:t>
        </w:r>
      </w:ins>
      <w:ins w:id="79" w:author="Gergely Kiss" w:date="2025-04-27T12:24:00Z" w16du:dateUtc="2025-04-27T10:24:00Z">
        <w:r w:rsidR="00006B4D">
          <w:rPr>
            <w:rFonts w:ascii="Times New Roman" w:hAnsi="Times New Roman" w:cs="Times New Roman"/>
            <w:sz w:val="24"/>
            <w:szCs w:val="24"/>
          </w:rPr>
          <w:t>gy leválasztásra kerül a 0-4 mm szemcseméretű homok, mely szintén késztermék depóniára kerül egy kihordó szalag segítsé</w:t>
        </w:r>
      </w:ins>
      <w:ins w:id="80" w:author="Gergely Kiss" w:date="2025-04-27T12:25:00Z" w16du:dateUtc="2025-04-27T10:25:00Z">
        <w:r w:rsidR="00006B4D">
          <w:rPr>
            <w:rFonts w:ascii="Times New Roman" w:hAnsi="Times New Roman" w:cs="Times New Roman"/>
            <w:sz w:val="24"/>
            <w:szCs w:val="24"/>
          </w:rPr>
          <w:t>gével és a fennmaradó 4-22 mm</w:t>
        </w:r>
      </w:ins>
      <w:ins w:id="81" w:author="Gergely Kiss" w:date="2025-04-27T12:27:00Z" w16du:dateUtc="2025-04-27T10:27:00Z">
        <w:r w:rsidR="00006B4D">
          <w:rPr>
            <w:rFonts w:ascii="Times New Roman" w:hAnsi="Times New Roman" w:cs="Times New Roman"/>
            <w:sz w:val="24"/>
            <w:szCs w:val="24"/>
          </w:rPr>
          <w:t>-es kavicstermék</w:t>
        </w:r>
      </w:ins>
      <w:ins w:id="82" w:author="Gergely Kiss" w:date="2025-04-27T12:28:00Z" w16du:dateUtc="2025-04-27T10:28:00Z">
        <w:r w:rsidR="00006B4D">
          <w:rPr>
            <w:rFonts w:ascii="Times New Roman" w:hAnsi="Times New Roman" w:cs="Times New Roman"/>
            <w:sz w:val="24"/>
            <w:szCs w:val="24"/>
          </w:rPr>
          <w:t>et</w:t>
        </w:r>
      </w:ins>
      <w:ins w:id="83" w:author="Gergely Kiss" w:date="2025-04-27T12:25:00Z" w16du:dateUtc="2025-04-27T10:25:00Z">
        <w:r w:rsidR="00006B4D">
          <w:rPr>
            <w:rFonts w:ascii="Times New Roman" w:hAnsi="Times New Roman" w:cs="Times New Roman"/>
            <w:sz w:val="24"/>
            <w:szCs w:val="24"/>
          </w:rPr>
          <w:t xml:space="preserve"> egy forgóvázas szállítószalag</w:t>
        </w:r>
      </w:ins>
      <w:ins w:id="84" w:author="Gergely Kiss" w:date="2025-04-27T12:28:00Z" w16du:dateUtc="2025-04-27T10:28:00Z">
        <w:r w:rsidR="00006B4D">
          <w:rPr>
            <w:rFonts w:ascii="Times New Roman" w:hAnsi="Times New Roman" w:cs="Times New Roman"/>
            <w:sz w:val="24"/>
            <w:szCs w:val="24"/>
          </w:rPr>
          <w:t xml:space="preserve"> továbbítja </w:t>
        </w:r>
      </w:ins>
      <w:ins w:id="85" w:author="Gergely Kiss" w:date="2025-04-27T12:25:00Z" w16du:dateUtc="2025-04-27T10:25:00Z">
        <w:r w:rsidR="00006B4D">
          <w:rPr>
            <w:rFonts w:ascii="Times New Roman" w:hAnsi="Times New Roman" w:cs="Times New Roman"/>
            <w:sz w:val="24"/>
            <w:szCs w:val="24"/>
          </w:rPr>
          <w:t>a II-</w:t>
        </w:r>
      </w:ins>
      <w:ins w:id="86" w:author="Gergely Kiss" w:date="2025-04-27T12:26:00Z" w16du:dateUtc="2025-04-27T10:26:00Z">
        <w:r w:rsidR="00006B4D">
          <w:rPr>
            <w:rFonts w:ascii="Times New Roman" w:hAnsi="Times New Roman" w:cs="Times New Roman"/>
            <w:sz w:val="24"/>
            <w:szCs w:val="24"/>
          </w:rPr>
          <w:t>es osztályozóra</w:t>
        </w:r>
      </w:ins>
      <w:ins w:id="87" w:author="Gergely Kiss" w:date="2025-04-27T12:28:00Z" w16du:dateUtc="2025-04-27T10:28:00Z">
        <w:r w:rsidR="00006B4D">
          <w:rPr>
            <w:rFonts w:ascii="Times New Roman" w:hAnsi="Times New Roman" w:cs="Times New Roman"/>
            <w:sz w:val="24"/>
            <w:szCs w:val="24"/>
          </w:rPr>
          <w:t>.</w:t>
        </w:r>
      </w:ins>
      <w:r w:rsidRPr="00CC6464">
        <w:rPr>
          <w:rFonts w:ascii="Times New Roman" w:hAnsi="Times New Roman" w:cs="Times New Roman"/>
          <w:sz w:val="24"/>
          <w:szCs w:val="24"/>
        </w:rPr>
        <w:t xml:space="preserve"> </w:t>
      </w:r>
      <w:del w:id="88" w:author="Gergely Kiss" w:date="2025-04-27T12:26:00Z" w16du:dateUtc="2025-04-27T10:26:00Z">
        <w:r w:rsidRPr="00CC6464" w:rsidDel="00006B4D">
          <w:rPr>
            <w:rFonts w:ascii="Times New Roman" w:hAnsi="Times New Roman" w:cs="Times New Roman"/>
            <w:sz w:val="24"/>
            <w:szCs w:val="24"/>
          </w:rPr>
          <w:delText>elő és a két osztályozót összekötő fordítószalagon depóniára szállítják.</w:delText>
        </w:r>
      </w:del>
    </w:p>
    <w:p w14:paraId="0600ED1F" w14:textId="602729C3" w:rsidR="00CC6464" w:rsidRPr="00CC6464" w:rsidRDefault="00CC6464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del w:id="89" w:author="Gergely Kiss" w:date="2025-04-27T12:28:00Z" w16du:dateUtc="2025-04-27T10:28:00Z">
        <w:r w:rsidRPr="00CC6464" w:rsidDel="00006B4D">
          <w:rPr>
            <w:rFonts w:ascii="Times New Roman" w:hAnsi="Times New Roman" w:cs="Times New Roman"/>
            <w:sz w:val="24"/>
            <w:szCs w:val="24"/>
          </w:rPr>
          <w:delText xml:space="preserve">Ez a </w:delText>
        </w:r>
      </w:del>
      <w:ins w:id="90" w:author="Gergely Kiss" w:date="2025-04-27T12:28:00Z" w16du:dateUtc="2025-04-27T10:28:00Z">
        <w:r w:rsidR="00006B4D">
          <w:rPr>
            <w:rFonts w:ascii="Times New Roman" w:hAnsi="Times New Roman" w:cs="Times New Roman"/>
            <w:sz w:val="24"/>
            <w:szCs w:val="24"/>
          </w:rPr>
          <w:t xml:space="preserve">Az </w:t>
        </w:r>
      </w:ins>
      <w:ins w:id="91" w:author="Gergely Kiss" w:date="2025-04-27T12:29:00Z" w16du:dateUtc="2025-04-27T10:29:00Z">
        <w:r w:rsidR="00006B4D">
          <w:rPr>
            <w:rFonts w:ascii="Times New Roman" w:hAnsi="Times New Roman" w:cs="Times New Roman"/>
            <w:sz w:val="24"/>
            <w:szCs w:val="24"/>
          </w:rPr>
          <w:t xml:space="preserve">I-es osztályozón képződött 0-22 szemcseméretű homokos kavics </w:t>
        </w:r>
      </w:ins>
      <w:r w:rsidRPr="00CC6464">
        <w:rPr>
          <w:rFonts w:ascii="Times New Roman" w:hAnsi="Times New Roman" w:cs="Times New Roman"/>
          <w:sz w:val="24"/>
          <w:szCs w:val="24"/>
        </w:rPr>
        <w:t xml:space="preserve">termék teszi ki az értékesített mennyiség ¾ részét. </w:t>
      </w:r>
    </w:p>
    <w:p w14:paraId="6C95782E" w14:textId="4AA6FAC1" w:rsidR="00CC6464" w:rsidRPr="00CC6464" w:rsidRDefault="00CC6464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del w:id="92" w:author="Gergely Kiss" w:date="2025-04-27T12:29:00Z" w16du:dateUtc="2025-04-27T10:29:00Z">
        <w:r w:rsidRPr="00CC6464" w:rsidDel="00006B4D">
          <w:rPr>
            <w:rFonts w:ascii="Times New Roman" w:hAnsi="Times New Roman" w:cs="Times New Roman"/>
            <w:sz w:val="24"/>
            <w:szCs w:val="24"/>
          </w:rPr>
          <w:delText xml:space="preserve">Az I-es osztályozóról a 4-24-es szemcseösszetételű vegyes termék a </w:delText>
        </w:r>
      </w:del>
      <w:del w:id="93" w:author="Gergely Kiss" w:date="2025-04-27T12:30:00Z" w16du:dateUtc="2025-04-27T10:30:00Z">
        <w:r w:rsidRPr="00CC6464" w:rsidDel="00006B4D">
          <w:rPr>
            <w:rFonts w:ascii="Times New Roman" w:hAnsi="Times New Roman" w:cs="Times New Roman"/>
            <w:sz w:val="24"/>
            <w:szCs w:val="24"/>
          </w:rPr>
          <w:delText>II-es osztályozó</w:delText>
        </w:r>
      </w:del>
      <w:del w:id="94" w:author="Gergely Kiss" w:date="2025-04-27T12:29:00Z" w16du:dateUtc="2025-04-27T10:29:00Z">
        <w:r w:rsidRPr="00CC6464" w:rsidDel="00006B4D">
          <w:rPr>
            <w:rFonts w:ascii="Times New Roman" w:hAnsi="Times New Roman" w:cs="Times New Roman"/>
            <w:sz w:val="24"/>
            <w:szCs w:val="24"/>
          </w:rPr>
          <w:delText>ra</w:delText>
        </w:r>
      </w:del>
      <w:del w:id="95" w:author="Gergely Kiss" w:date="2025-04-27T12:30:00Z" w16du:dateUtc="2025-04-27T10:30:00Z">
        <w:r w:rsidRPr="00CC6464" w:rsidDel="00006B4D">
          <w:rPr>
            <w:rFonts w:ascii="Times New Roman" w:hAnsi="Times New Roman" w:cs="Times New Roman"/>
            <w:sz w:val="24"/>
            <w:szCs w:val="24"/>
          </w:rPr>
          <w:delText xml:space="preserve"> kerül, ahol további mosás után szemnagyság szerint négy frakcióra (4-8, 8-16, 16-24) választják szét és külön depóniába juttatják szállítószalagok segítségével.</w:delText>
        </w:r>
      </w:del>
      <w:ins w:id="96" w:author="Gergely Kiss" w:date="2025-04-27T12:30:00Z" w16du:dateUtc="2025-04-27T10:30:00Z">
        <w:r w:rsidR="00006B4D">
          <w:rPr>
            <w:rFonts w:ascii="Times New Roman" w:hAnsi="Times New Roman" w:cs="Times New Roman"/>
            <w:sz w:val="24"/>
            <w:szCs w:val="24"/>
          </w:rPr>
          <w:t xml:space="preserve"> A II-es osztályozóra </w:t>
        </w:r>
        <w:r w:rsidR="00B437C0">
          <w:rPr>
            <w:rFonts w:ascii="Times New Roman" w:hAnsi="Times New Roman" w:cs="Times New Roman"/>
            <w:sz w:val="24"/>
            <w:szCs w:val="24"/>
          </w:rPr>
          <w:t>átvezetett 4-22 mm-es</w:t>
        </w:r>
      </w:ins>
      <w:ins w:id="97" w:author="Gergely Kiss" w:date="2025-04-27T12:31:00Z" w16du:dateUtc="2025-04-27T10:31:00Z">
        <w:r w:rsidR="00B437C0">
          <w:rPr>
            <w:rFonts w:ascii="Times New Roman" w:hAnsi="Times New Roman" w:cs="Times New Roman"/>
            <w:sz w:val="24"/>
            <w:szCs w:val="24"/>
          </w:rPr>
          <w:t xml:space="preserve"> termék további 3 szemcsehalmaznak megfelelően kerül szétosztályozásra</w:t>
        </w:r>
      </w:ins>
      <w:ins w:id="98" w:author="Gergely Kiss" w:date="2025-04-27T12:32:00Z" w16du:dateUtc="2025-04-27T10:32:00Z">
        <w:r w:rsidR="00B437C0">
          <w:rPr>
            <w:rFonts w:ascii="Times New Roman" w:hAnsi="Times New Roman" w:cs="Times New Roman"/>
            <w:sz w:val="24"/>
            <w:szCs w:val="24"/>
          </w:rPr>
          <w:t xml:space="preserve">, az így keletkezett osztályozott kavicstermékek: osztályozott kavics 4-8; osztályozott kavics 8-16; osztályozott kavics 16-22 </w:t>
        </w:r>
      </w:ins>
      <w:ins w:id="99" w:author="Gergely Kiss" w:date="2025-04-27T12:33:00Z" w16du:dateUtc="2025-04-27T10:33:00Z">
        <w:r w:rsidR="00B437C0">
          <w:rPr>
            <w:rFonts w:ascii="Times New Roman" w:hAnsi="Times New Roman" w:cs="Times New Roman"/>
            <w:sz w:val="24"/>
            <w:szCs w:val="24"/>
          </w:rPr>
          <w:t>megnevezéssel kerülnek deponálásra, majd értékesítésre.</w:t>
        </w:r>
      </w:ins>
    </w:p>
    <w:p w14:paraId="3D306636" w14:textId="10E05997" w:rsidR="00CC6464" w:rsidRPr="00CC6464" w:rsidRDefault="00CC6464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64">
        <w:rPr>
          <w:rFonts w:ascii="Times New Roman" w:hAnsi="Times New Roman" w:cs="Times New Roman"/>
          <w:sz w:val="24"/>
          <w:szCs w:val="24"/>
        </w:rPr>
        <w:t xml:space="preserve">Az osztályozó </w:t>
      </w:r>
      <w:proofErr w:type="spellStart"/>
      <w:r w:rsidRPr="00CC6464">
        <w:rPr>
          <w:rFonts w:ascii="Times New Roman" w:hAnsi="Times New Roman" w:cs="Times New Roman"/>
          <w:sz w:val="24"/>
          <w:szCs w:val="24"/>
        </w:rPr>
        <w:t>gépei</w:t>
      </w:r>
      <w:proofErr w:type="spellEnd"/>
      <w:r w:rsidRPr="00CC6464">
        <w:rPr>
          <w:rFonts w:ascii="Times New Roman" w:hAnsi="Times New Roman" w:cs="Times New Roman"/>
          <w:sz w:val="24"/>
          <w:szCs w:val="24"/>
        </w:rPr>
        <w:t xml:space="preserve">, a </w:t>
      </w:r>
      <w:ins w:id="100" w:author="Gergely Kiss" w:date="2025-04-27T12:34:00Z" w16du:dateUtc="2025-04-27T10:34:00Z">
        <w:r w:rsidR="00B437C0">
          <w:rPr>
            <w:rFonts w:ascii="Times New Roman" w:hAnsi="Times New Roman" w:cs="Times New Roman"/>
            <w:sz w:val="24"/>
            <w:szCs w:val="24"/>
          </w:rPr>
          <w:t xml:space="preserve">parti- és vízi </w:t>
        </w:r>
      </w:ins>
      <w:r w:rsidRPr="00CC6464">
        <w:rPr>
          <w:rFonts w:ascii="Times New Roman" w:hAnsi="Times New Roman" w:cs="Times New Roman"/>
          <w:sz w:val="24"/>
          <w:szCs w:val="24"/>
        </w:rPr>
        <w:t>szállítószalagok, valamint az úszó munkagép működtetése elektromos motorokkal történik.</w:t>
      </w:r>
    </w:p>
    <w:p w14:paraId="04CDF5DF" w14:textId="77777777" w:rsidR="00CC6464" w:rsidRPr="00CC6464" w:rsidRDefault="00CC6464" w:rsidP="00CC64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64">
        <w:rPr>
          <w:rFonts w:ascii="Times New Roman" w:hAnsi="Times New Roman" w:cs="Times New Roman"/>
          <w:sz w:val="24"/>
          <w:szCs w:val="24"/>
        </w:rPr>
        <w:t>A többszöri mosás ellenére a termelvényben kisebb agyagrögök maradnak vissza. Ennek elkerülése érdekében egy kardos mosó került beállításra, amely az agyagrögöket összetöri és zagy formájában kiválasztja a termelvényből.</w:t>
      </w:r>
    </w:p>
    <w:p w14:paraId="44E8B3A6" w14:textId="6C5E0DBA" w:rsidR="00CC6464" w:rsidRDefault="00CC6464" w:rsidP="00CC6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64">
        <w:rPr>
          <w:rFonts w:ascii="Times New Roman" w:hAnsi="Times New Roman" w:cs="Times New Roman"/>
          <w:sz w:val="24"/>
          <w:szCs w:val="24"/>
        </w:rPr>
        <w:t>A depóniákból a terméket rakodógép rakja gépkocsikra majd ezt követően a felhasználás helyszínére szállítják.</w:t>
      </w:r>
    </w:p>
    <w:p w14:paraId="6CCB1A49" w14:textId="1BF927F1" w:rsidR="00CC6464" w:rsidRDefault="00CC6464" w:rsidP="00CC646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2489">
        <w:rPr>
          <w:rFonts w:ascii="Times New Roman" w:hAnsi="Times New Roman" w:cs="Times New Roman"/>
          <w:b/>
          <w:bCs/>
          <w:sz w:val="24"/>
          <w:szCs w:val="24"/>
        </w:rPr>
        <w:t xml:space="preserve">A bányavállalkozó egy mobil osztályozó telepítését tervezi annak érdekében, hogy a jelenleg is alkalmazott, fix telepítésű osztályozó meghibásodása esetén, alternatív megoldást nyújtson a haszonanyag osztályozására, abból a célból, hogy a javítás idő alatt </w:t>
      </w:r>
      <w:r w:rsidR="00332489" w:rsidRPr="00332489">
        <w:rPr>
          <w:rFonts w:ascii="Times New Roman" w:hAnsi="Times New Roman" w:cs="Times New Roman"/>
          <w:b/>
          <w:bCs/>
          <w:sz w:val="24"/>
          <w:szCs w:val="24"/>
        </w:rPr>
        <w:t>megoldott legyen a</w:t>
      </w:r>
      <w:del w:id="101" w:author="Gergely Kiss" w:date="2025-04-27T12:34:00Z" w16du:dateUtc="2025-04-27T10:34:00Z">
        <w:r w:rsidR="00332489" w:rsidRPr="00332489" w:rsidDel="00B437C0">
          <w:rPr>
            <w:rFonts w:ascii="Times New Roman" w:hAnsi="Times New Roman" w:cs="Times New Roman"/>
            <w:b/>
            <w:bCs/>
            <w:sz w:val="24"/>
            <w:szCs w:val="24"/>
          </w:rPr>
          <w:delText>u</w:delText>
        </w:r>
      </w:del>
      <w:ins w:id="102" w:author="Gergely Kiss" w:date="2025-04-27T12:34:00Z" w16du:dateUtc="2025-04-27T10:34:00Z">
        <w:r w:rsidR="00B437C0">
          <w:rPr>
            <w:rFonts w:ascii="Times New Roman" w:hAnsi="Times New Roman" w:cs="Times New Roman"/>
            <w:b/>
            <w:bCs/>
            <w:sz w:val="24"/>
            <w:szCs w:val="24"/>
          </w:rPr>
          <w:t>z</w:t>
        </w:r>
      </w:ins>
      <w:r w:rsidR="00332489" w:rsidRPr="00332489">
        <w:rPr>
          <w:rFonts w:ascii="Times New Roman" w:hAnsi="Times New Roman" w:cs="Times New Roman"/>
          <w:b/>
          <w:bCs/>
          <w:sz w:val="24"/>
          <w:szCs w:val="24"/>
        </w:rPr>
        <w:t xml:space="preserve"> osztályozás.</w:t>
      </w:r>
      <w:r w:rsidR="00332489">
        <w:rPr>
          <w:rFonts w:ascii="Times New Roman" w:hAnsi="Times New Roman" w:cs="Times New Roman"/>
          <w:b/>
          <w:bCs/>
          <w:sz w:val="24"/>
          <w:szCs w:val="24"/>
        </w:rPr>
        <w:t xml:space="preserve"> Itt szeretnénk hangsúlyozni, hogy a két osztályozó</w:t>
      </w:r>
      <w:ins w:id="103" w:author="Gergely Kiss" w:date="2025-04-27T12:35:00Z" w16du:dateUtc="2025-04-27T10:35:00Z">
        <w:r w:rsidR="00B437C0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berendezés</w:t>
        </w:r>
      </w:ins>
      <w:r w:rsidR="00332489">
        <w:rPr>
          <w:rFonts w:ascii="Times New Roman" w:hAnsi="Times New Roman" w:cs="Times New Roman"/>
          <w:b/>
          <w:bCs/>
          <w:sz w:val="24"/>
          <w:szCs w:val="24"/>
        </w:rPr>
        <w:t xml:space="preserve"> nem működik egyszerre, tehát hatásuk nem adódik össze.</w:t>
      </w:r>
    </w:p>
    <w:p w14:paraId="4F460E9D" w14:textId="23BD2940" w:rsidR="00332489" w:rsidRPr="00332489" w:rsidRDefault="00332489" w:rsidP="00332489">
      <w:pPr>
        <w:pStyle w:val="Cmsor2"/>
        <w:numPr>
          <w:ilvl w:val="1"/>
          <w:numId w:val="1"/>
        </w:numPr>
        <w:spacing w:line="360" w:lineRule="auto"/>
        <w:jc w:val="both"/>
        <w:rPr>
          <w:b/>
          <w:bCs/>
          <w:color w:val="000000" w:themeColor="text1"/>
        </w:rPr>
      </w:pPr>
      <w:bookmarkStart w:id="104" w:name="_Toc195874779"/>
      <w:r w:rsidRPr="00332489">
        <w:rPr>
          <w:b/>
          <w:bCs/>
          <w:color w:val="000000" w:themeColor="text1"/>
        </w:rPr>
        <w:t>Levegőtisztaság-védelmi hatások</w:t>
      </w:r>
      <w:bookmarkEnd w:id="104"/>
    </w:p>
    <w:p w14:paraId="1299DB1F" w14:textId="1396778C" w:rsidR="00332489" w:rsidRDefault="00332489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89">
        <w:rPr>
          <w:rFonts w:ascii="Times New Roman" w:hAnsi="Times New Roman" w:cs="Times New Roman"/>
          <w:sz w:val="24"/>
          <w:szCs w:val="24"/>
        </w:rPr>
        <w:t xml:space="preserve">A jelenleg is működő Binder típusú </w:t>
      </w:r>
      <w:r>
        <w:rPr>
          <w:rFonts w:ascii="Times New Roman" w:hAnsi="Times New Roman" w:cs="Times New Roman"/>
          <w:sz w:val="24"/>
          <w:szCs w:val="24"/>
        </w:rPr>
        <w:t xml:space="preserve">vizes </w:t>
      </w:r>
      <w:r w:rsidRPr="00332489">
        <w:rPr>
          <w:rFonts w:ascii="Times New Roman" w:hAnsi="Times New Roman" w:cs="Times New Roman"/>
          <w:sz w:val="24"/>
          <w:szCs w:val="24"/>
        </w:rPr>
        <w:t xml:space="preserve">osztályozó </w:t>
      </w:r>
      <w:r>
        <w:rPr>
          <w:rFonts w:ascii="Times New Roman" w:hAnsi="Times New Roman" w:cs="Times New Roman"/>
          <w:sz w:val="24"/>
          <w:szCs w:val="24"/>
        </w:rPr>
        <w:t xml:space="preserve">elektromos működésű, csakúgy, mint a telepítésre kerülő </w:t>
      </w:r>
      <w:proofErr w:type="spellStart"/>
      <w:r w:rsidRPr="00332489">
        <w:rPr>
          <w:rFonts w:ascii="Times New Roman" w:hAnsi="Times New Roman" w:cs="Times New Roman"/>
          <w:b/>
          <w:bCs/>
          <w:sz w:val="24"/>
          <w:szCs w:val="24"/>
        </w:rPr>
        <w:t>Falch</w:t>
      </w:r>
      <w:proofErr w:type="spellEnd"/>
      <w:r w:rsidRPr="00332489">
        <w:rPr>
          <w:rFonts w:ascii="Times New Roman" w:hAnsi="Times New Roman" w:cs="Times New Roman"/>
          <w:b/>
          <w:bCs/>
          <w:sz w:val="24"/>
          <w:szCs w:val="24"/>
        </w:rPr>
        <w:t xml:space="preserve"> típusú mobil osztályozó</w:t>
      </w:r>
      <w:r>
        <w:rPr>
          <w:rFonts w:ascii="Times New Roman" w:hAnsi="Times New Roman" w:cs="Times New Roman"/>
          <w:sz w:val="24"/>
          <w:szCs w:val="24"/>
        </w:rPr>
        <w:t xml:space="preserve"> is. Ennek következtében egyik működése során számolhatunk károsanyag kibocsátással.</w:t>
      </w:r>
    </w:p>
    <w:p w14:paraId="3564E2B6" w14:textId="24F13CF9" w:rsidR="00332489" w:rsidRDefault="00332489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osztályozás során nem számolhatunk kiporzással sem, hiszen a mobil osztályozó is </w:t>
      </w:r>
      <w:commentRangeStart w:id="105"/>
      <w:r>
        <w:rPr>
          <w:rFonts w:ascii="Times New Roman" w:hAnsi="Times New Roman" w:cs="Times New Roman"/>
          <w:sz w:val="24"/>
          <w:szCs w:val="24"/>
        </w:rPr>
        <w:t>vizes osztályozó</w:t>
      </w:r>
      <w:r w:rsidR="00AB6F96">
        <w:rPr>
          <w:rFonts w:ascii="Times New Roman" w:hAnsi="Times New Roman" w:cs="Times New Roman"/>
          <w:sz w:val="24"/>
          <w:szCs w:val="24"/>
        </w:rPr>
        <w:t>,</w:t>
      </w:r>
      <w:commentRangeEnd w:id="105"/>
      <w:r w:rsidR="00B437C0">
        <w:rPr>
          <w:rStyle w:val="Jegyzethivatkozs"/>
        </w:rPr>
        <w:commentReference w:id="105"/>
      </w:r>
      <w:r w:rsidR="00AB6F96">
        <w:rPr>
          <w:rFonts w:ascii="Times New Roman" w:hAnsi="Times New Roman" w:cs="Times New Roman"/>
          <w:sz w:val="24"/>
          <w:szCs w:val="24"/>
        </w:rPr>
        <w:t xml:space="preserve"> továbbá abban az </w:t>
      </w:r>
      <w:proofErr w:type="gramStart"/>
      <w:r w:rsidR="00AB6F96">
        <w:rPr>
          <w:rFonts w:ascii="Times New Roman" w:hAnsi="Times New Roman" w:cs="Times New Roman"/>
          <w:sz w:val="24"/>
          <w:szCs w:val="24"/>
        </w:rPr>
        <w:t>esetben</w:t>
      </w:r>
      <w:proofErr w:type="gramEnd"/>
      <w:r w:rsidR="00AB6F96">
        <w:rPr>
          <w:rFonts w:ascii="Times New Roman" w:hAnsi="Times New Roman" w:cs="Times New Roman"/>
          <w:sz w:val="24"/>
          <w:szCs w:val="24"/>
        </w:rPr>
        <w:t xml:space="preserve"> ha sor kerül a működésére, akkor hasonló, vagy kevesebb mennyiségű kavics osztályozására kerül sor, mint a telepített osztályozó működése során.</w:t>
      </w:r>
    </w:p>
    <w:p w14:paraId="216C8078" w14:textId="7C4B94F5" w:rsidR="00332489" w:rsidRPr="00332489" w:rsidRDefault="00332489" w:rsidP="00332489">
      <w:pPr>
        <w:pStyle w:val="Cmsor2"/>
        <w:numPr>
          <w:ilvl w:val="1"/>
          <w:numId w:val="1"/>
        </w:numPr>
        <w:spacing w:line="360" w:lineRule="auto"/>
        <w:rPr>
          <w:b/>
          <w:bCs/>
          <w:color w:val="000000" w:themeColor="text1"/>
        </w:rPr>
      </w:pPr>
      <w:bookmarkStart w:id="106" w:name="_Toc195874780"/>
      <w:r w:rsidRPr="00332489">
        <w:rPr>
          <w:b/>
          <w:bCs/>
          <w:color w:val="000000" w:themeColor="text1"/>
        </w:rPr>
        <w:lastRenderedPageBreak/>
        <w:t>Zajvédelem</w:t>
      </w:r>
      <w:bookmarkEnd w:id="106"/>
    </w:p>
    <w:p w14:paraId="616CE7EE" w14:textId="77777777" w:rsidR="00332489" w:rsidRPr="00332489" w:rsidRDefault="00332489" w:rsidP="003324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32489">
        <w:rPr>
          <w:rFonts w:ascii="Times New Roman" w:hAnsi="Times New Roman" w:cs="Times New Roman"/>
          <w:sz w:val="24"/>
          <w:szCs w:val="24"/>
        </w:rPr>
        <w:t>Az ásványvagyon kitermeléséhez a bányavállalkozó a következő gépekkel rendelkezik:</w:t>
      </w:r>
    </w:p>
    <w:p w14:paraId="2A0A7333" w14:textId="77777777" w:rsidR="00332489" w:rsidRPr="00730002" w:rsidRDefault="00332489" w:rsidP="00332489">
      <w:pPr>
        <w:pStyle w:val="Felsorols"/>
        <w:numPr>
          <w:ilvl w:val="0"/>
          <w:numId w:val="7"/>
        </w:numPr>
        <w:spacing w:after="0" w:line="360" w:lineRule="auto"/>
        <w:rPr>
          <w:rFonts w:cs="Times New Roman"/>
          <w:szCs w:val="24"/>
        </w:rPr>
      </w:pPr>
      <w:commentRangeStart w:id="107"/>
      <w:r>
        <w:rPr>
          <w:rFonts w:cs="Times New Roman"/>
          <w:szCs w:val="24"/>
        </w:rPr>
        <w:t xml:space="preserve">Fiebig 3000 típusú </w:t>
      </w:r>
      <w:r w:rsidRPr="00730002">
        <w:rPr>
          <w:rFonts w:cs="Times New Roman"/>
          <w:szCs w:val="24"/>
        </w:rPr>
        <w:t>Úszókotró</w:t>
      </w:r>
      <w:r>
        <w:rPr>
          <w:rFonts w:cs="Times New Roman"/>
          <w:szCs w:val="24"/>
        </w:rPr>
        <w:t xml:space="preserve"> </w:t>
      </w:r>
      <w:commentRangeEnd w:id="107"/>
      <w:r w:rsidR="00B437C0">
        <w:rPr>
          <w:rStyle w:val="Jegyzethivatkozs"/>
          <w:rFonts w:asciiTheme="minorHAnsi" w:hAnsiTheme="minorHAnsi"/>
          <w:kern w:val="2"/>
          <w14:ligatures w14:val="standardContextual"/>
        </w:rPr>
        <w:commentReference w:id="107"/>
      </w:r>
      <w:r>
        <w:rPr>
          <w:rFonts w:cs="Times New Roman"/>
          <w:szCs w:val="24"/>
        </w:rPr>
        <w:t>(172 kW, elektromos)</w:t>
      </w:r>
    </w:p>
    <w:p w14:paraId="6DF227EB" w14:textId="77777777" w:rsidR="00332489" w:rsidRDefault="00332489" w:rsidP="00332489">
      <w:pPr>
        <w:pStyle w:val="Felsorols"/>
        <w:numPr>
          <w:ilvl w:val="0"/>
          <w:numId w:val="7"/>
        </w:num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Úszószalagok (51,8 kW, elektromos)</w:t>
      </w:r>
    </w:p>
    <w:p w14:paraId="7DF24BA4" w14:textId="77777777" w:rsidR="00332489" w:rsidRDefault="00332489" w:rsidP="00332489">
      <w:pPr>
        <w:pStyle w:val="Felsorols"/>
        <w:numPr>
          <w:ilvl w:val="0"/>
          <w:numId w:val="7"/>
        </w:num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Parti szalagok (58 kW, elektromos)</w:t>
      </w:r>
    </w:p>
    <w:p w14:paraId="534CDAB9" w14:textId="77777777" w:rsidR="00332489" w:rsidRPr="00AB6F96" w:rsidRDefault="00332489" w:rsidP="00332489">
      <w:pPr>
        <w:pStyle w:val="Felsorols"/>
        <w:numPr>
          <w:ilvl w:val="0"/>
          <w:numId w:val="7"/>
        </w:numPr>
        <w:spacing w:after="0" w:line="360" w:lineRule="auto"/>
        <w:rPr>
          <w:rFonts w:cs="Times New Roman"/>
          <w:b/>
          <w:bCs/>
          <w:szCs w:val="24"/>
        </w:rPr>
      </w:pPr>
      <w:r w:rsidRPr="00AB6F96">
        <w:rPr>
          <w:rFonts w:cs="Times New Roman"/>
          <w:b/>
          <w:bCs/>
          <w:szCs w:val="24"/>
        </w:rPr>
        <w:t>Binder típusú vizes osztályozó (140 kW, elektromos)</w:t>
      </w:r>
    </w:p>
    <w:p w14:paraId="466FC6B2" w14:textId="77777777" w:rsidR="00332489" w:rsidRDefault="00332489" w:rsidP="00332489">
      <w:pPr>
        <w:pStyle w:val="Felsorols"/>
        <w:numPr>
          <w:ilvl w:val="0"/>
          <w:numId w:val="7"/>
        </w:numPr>
        <w:spacing w:after="0" w:line="360" w:lineRule="auto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Liebherr</w:t>
      </w:r>
      <w:proofErr w:type="spellEnd"/>
      <w:r>
        <w:rPr>
          <w:rFonts w:cs="Times New Roman"/>
          <w:szCs w:val="24"/>
        </w:rPr>
        <w:t xml:space="preserve"> 576 típusú gumikerekes homlokrakodó (290 kW)</w:t>
      </w:r>
    </w:p>
    <w:p w14:paraId="49266C30" w14:textId="77777777" w:rsidR="00332489" w:rsidRPr="00A732C4" w:rsidRDefault="00332489" w:rsidP="00332489">
      <w:pPr>
        <w:pStyle w:val="Felsorols"/>
        <w:numPr>
          <w:ilvl w:val="0"/>
          <w:numId w:val="7"/>
        </w:numPr>
        <w:spacing w:after="0" w:line="360" w:lineRule="auto"/>
        <w:rPr>
          <w:rFonts w:cs="Times New Roman"/>
          <w:szCs w:val="24"/>
        </w:rPr>
      </w:pPr>
      <w:commentRangeStart w:id="108"/>
      <w:proofErr w:type="spellStart"/>
      <w:r>
        <w:t>Liebherr</w:t>
      </w:r>
      <w:proofErr w:type="spellEnd"/>
      <w:r>
        <w:t xml:space="preserve"> 564 </w:t>
      </w:r>
      <w:commentRangeEnd w:id="108"/>
      <w:r w:rsidR="007A287F">
        <w:rPr>
          <w:rStyle w:val="Jegyzethivatkozs"/>
          <w:rFonts w:asciiTheme="minorHAnsi" w:hAnsiTheme="minorHAnsi"/>
          <w:kern w:val="2"/>
          <w14:ligatures w14:val="standardContextual"/>
        </w:rPr>
        <w:commentReference w:id="108"/>
      </w:r>
      <w:r>
        <w:t>típusú</w:t>
      </w:r>
      <w:r w:rsidRPr="0002380F">
        <w:rPr>
          <w:rFonts w:cs="Times New Roman"/>
          <w:szCs w:val="24"/>
        </w:rPr>
        <w:t xml:space="preserve"> gumikerekes homlokrakodó (247 kW)</w:t>
      </w:r>
    </w:p>
    <w:p w14:paraId="29FB33D5" w14:textId="05E81E93" w:rsidR="00332489" w:rsidRPr="00AB6F96" w:rsidRDefault="00332489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F96">
        <w:rPr>
          <w:rFonts w:ascii="Times New Roman" w:hAnsi="Times New Roman" w:cs="Times New Roman"/>
          <w:sz w:val="24"/>
          <w:szCs w:val="24"/>
        </w:rPr>
        <w:t xml:space="preserve">A </w:t>
      </w:r>
      <w:r w:rsidRPr="00AB6F96">
        <w:rPr>
          <w:rFonts w:ascii="Times New Roman" w:hAnsi="Times New Roman" w:cs="Times New Roman"/>
          <w:b/>
          <w:bCs/>
          <w:sz w:val="24"/>
          <w:szCs w:val="24"/>
        </w:rPr>
        <w:t>mobil osztályozó teljesítménye 120 kW</w:t>
      </w:r>
      <w:r w:rsidRPr="00AB6F96">
        <w:rPr>
          <w:rFonts w:ascii="Times New Roman" w:hAnsi="Times New Roman" w:cs="Times New Roman"/>
          <w:sz w:val="24"/>
          <w:szCs w:val="24"/>
        </w:rPr>
        <w:t xml:space="preserve">, tehát alacsonyabb, mint a fix osztályozó teljesítménye, ebből következően a hangteljesítményszintje is alacsonyabb lesz. </w:t>
      </w:r>
    </w:p>
    <w:p w14:paraId="0B35B171" w14:textId="77777777" w:rsidR="00AB6F96" w:rsidRPr="00AB6F96" w:rsidRDefault="00332489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F96">
        <w:rPr>
          <w:rFonts w:ascii="Times New Roman" w:hAnsi="Times New Roman" w:cs="Times New Roman"/>
          <w:sz w:val="24"/>
          <w:szCs w:val="24"/>
        </w:rPr>
        <w:t>Mindezek alapján az esetleges üzemelése során nem számolhatunk a jelenleginél magasabb zajterheléssel</w:t>
      </w:r>
      <w:r w:rsidR="00AB6F96" w:rsidRPr="00AB6F96">
        <w:rPr>
          <w:rFonts w:ascii="Times New Roman" w:hAnsi="Times New Roman" w:cs="Times New Roman"/>
          <w:sz w:val="24"/>
          <w:szCs w:val="24"/>
        </w:rPr>
        <w:t>.</w:t>
      </w:r>
    </w:p>
    <w:p w14:paraId="00CDD4ED" w14:textId="0A13E9BF" w:rsidR="00332489" w:rsidRPr="00AB6F96" w:rsidRDefault="00AB6F96" w:rsidP="003324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F96">
        <w:rPr>
          <w:rFonts w:ascii="Times New Roman" w:hAnsi="Times New Roman" w:cs="Times New Roman"/>
          <w:sz w:val="24"/>
          <w:szCs w:val="24"/>
        </w:rPr>
        <w:t>A bánya rendelkezik zajkibocsátási határérték megállapító határozattal: BO/32/06002-3/2021., melynek módosítását nem tartjuk szükségesnek a fentiek alapján.</w:t>
      </w:r>
      <w:r w:rsidR="00332489" w:rsidRPr="00AB6F9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32489" w:rsidRPr="00AB6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5" w:author="Gergely Kiss" w:date="2025-04-27T12:12:00Z" w:initials="GK">
    <w:p w14:paraId="759D74D0" w14:textId="77777777" w:rsidR="00A97650" w:rsidRDefault="00A97650" w:rsidP="00A97650">
      <w:pPr>
        <w:pStyle w:val="Jegyzetszveg"/>
      </w:pPr>
      <w:r>
        <w:rPr>
          <w:rStyle w:val="Jegyzethivatkozs"/>
        </w:rPr>
        <w:annotationRef/>
      </w:r>
      <w:r>
        <w:t>Ezt kihangsúlyozzuk itt?</w:t>
      </w:r>
    </w:p>
  </w:comment>
  <w:comment w:id="17" w:author="Gergely Kiss" w:date="2025-04-27T12:14:00Z" w:initials="GK">
    <w:p w14:paraId="4E0850F9" w14:textId="77777777" w:rsidR="00A97650" w:rsidRDefault="00A97650" w:rsidP="00A97650">
      <w:pPr>
        <w:pStyle w:val="Jegyzetszveg"/>
      </w:pPr>
      <w:r>
        <w:rPr>
          <w:rStyle w:val="Jegyzethivatkozs"/>
        </w:rPr>
        <w:annotationRef/>
      </w:r>
      <w:r>
        <w:t>A bányaváalkozó mobil osztályozó berendezés alkalmazását is tervezi, azon esetekre...</w:t>
      </w:r>
    </w:p>
  </w:comment>
  <w:comment w:id="71" w:author="Gergely Kiss" w:date="2025-04-27T12:19:00Z" w:initials="GK">
    <w:p w14:paraId="5D1B4B6C" w14:textId="77777777" w:rsidR="00A97650" w:rsidRDefault="00A97650" w:rsidP="00A97650">
      <w:pPr>
        <w:pStyle w:val="Jegyzetszveg"/>
      </w:pPr>
      <w:r>
        <w:rPr>
          <w:rStyle w:val="Jegyzethivatkozs"/>
        </w:rPr>
        <w:annotationRef/>
      </w:r>
      <w:r>
        <w:t>Helyesen 035/3 hrsz</w:t>
      </w:r>
    </w:p>
  </w:comment>
  <w:comment w:id="73" w:author="Gergely Kiss" w:date="2025-04-27T12:20:00Z" w:initials="GK">
    <w:p w14:paraId="34605C82" w14:textId="77777777" w:rsidR="00006B4D" w:rsidRDefault="00006B4D" w:rsidP="00006B4D">
      <w:pPr>
        <w:pStyle w:val="Jegyzetszveg"/>
      </w:pPr>
      <w:r>
        <w:rPr>
          <w:rStyle w:val="Jegyzethivatkozs"/>
        </w:rPr>
        <w:annotationRef/>
      </w:r>
      <w:r>
        <w:t>Javítani 035/3 hrsz</w:t>
      </w:r>
    </w:p>
  </w:comment>
  <w:comment w:id="74" w:author="Gergely Kiss" w:date="2025-04-27T12:22:00Z" w:initials="GK">
    <w:p w14:paraId="5BBE6698" w14:textId="77777777" w:rsidR="00006B4D" w:rsidRDefault="00006B4D" w:rsidP="00006B4D">
      <w:pPr>
        <w:pStyle w:val="Jegyzetszveg"/>
      </w:pPr>
      <w:r>
        <w:rPr>
          <w:rStyle w:val="Jegyzethivatkozs"/>
        </w:rPr>
        <w:annotationRef/>
      </w:r>
      <w:r>
        <w:t>Csak egy része lesz bányaüzemi terület,  ahogy a  térképen van jelölve</w:t>
      </w:r>
    </w:p>
  </w:comment>
  <w:comment w:id="105" w:author="Gergely Kiss" w:date="2025-04-27T12:38:00Z" w:initials="GK">
    <w:p w14:paraId="187B92ED" w14:textId="77777777" w:rsidR="00B437C0" w:rsidRDefault="00B437C0" w:rsidP="00B437C0">
      <w:pPr>
        <w:pStyle w:val="Jegyzetszveg"/>
      </w:pPr>
      <w:r>
        <w:rPr>
          <w:rStyle w:val="Jegyzethivatkozs"/>
        </w:rPr>
        <w:annotationRef/>
      </w:r>
      <w:r>
        <w:t>Itt én úgy fogalmaznék, hogy használható vizes osztályozóként is, de szárazon is, nehogy megkérdezzék honnét vesszük a vizet és hogyan vezetjük el a zagyot?? Vagy azt írjuk, hogy uazzal a szivattyúval és zagytározóval működtetjük, mint a mostanit.</w:t>
      </w:r>
    </w:p>
  </w:comment>
  <w:comment w:id="107" w:author="Gergely Kiss" w:date="2025-04-27T12:39:00Z" w:initials="GK">
    <w:p w14:paraId="06226A15" w14:textId="77777777" w:rsidR="00B437C0" w:rsidRDefault="00B437C0" w:rsidP="00B437C0">
      <w:pPr>
        <w:pStyle w:val="Jegyzetszveg"/>
      </w:pPr>
      <w:r>
        <w:rPr>
          <w:rStyle w:val="Jegyzethivatkozs"/>
        </w:rPr>
        <w:annotationRef/>
      </w:r>
      <w:r>
        <w:t>Pár hónap és beüzemeljük az új úszókotrót, ezért nem adnám meg a konkrét típusát és a teljesítményét is tól -ig határral írnám be, hogy beleférjen az új kotró is. Ilyet lehet??? Ugyanez az úszószalagoknál is.</w:t>
      </w:r>
    </w:p>
  </w:comment>
  <w:comment w:id="108" w:author="Gergely Kiss" w:date="2025-04-27T12:41:00Z" w:initials="GK">
    <w:p w14:paraId="41CE1781" w14:textId="77777777" w:rsidR="007A287F" w:rsidRDefault="007A287F" w:rsidP="007A287F">
      <w:pPr>
        <w:pStyle w:val="Jegyzetszveg"/>
      </w:pPr>
      <w:r>
        <w:rPr>
          <w:rStyle w:val="Jegyzethivatkozs"/>
        </w:rPr>
        <w:annotationRef/>
      </w:r>
      <w:r>
        <w:t>Ez már csak tartalékgép, VOLVO 150 H van helyette. Itt meg kell nevezni a gépeket, nem elég csak általánosan írni tól -ig teljesítménnyel?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9D74D0" w15:done="0"/>
  <w15:commentEx w15:paraId="4E0850F9" w15:done="0"/>
  <w15:commentEx w15:paraId="5D1B4B6C" w15:done="0"/>
  <w15:commentEx w15:paraId="34605C82" w15:done="0"/>
  <w15:commentEx w15:paraId="5BBE6698" w15:done="0"/>
  <w15:commentEx w15:paraId="187B92ED" w15:done="0"/>
  <w15:commentEx w15:paraId="06226A15" w15:done="0"/>
  <w15:commentEx w15:paraId="41CE17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080E2E4" w16cex:dateUtc="2025-04-27T10:12:00Z"/>
  <w16cex:commentExtensible w16cex:durableId="4B62D46E" w16cex:dateUtc="2025-04-27T10:14:00Z"/>
  <w16cex:commentExtensible w16cex:durableId="11EC19EE" w16cex:dateUtc="2025-04-27T10:19:00Z"/>
  <w16cex:commentExtensible w16cex:durableId="0BF8EC30" w16cex:dateUtc="2025-04-27T10:20:00Z"/>
  <w16cex:commentExtensible w16cex:durableId="586962FC" w16cex:dateUtc="2025-04-27T10:22:00Z"/>
  <w16cex:commentExtensible w16cex:durableId="63E75D66" w16cex:dateUtc="2025-04-27T10:38:00Z"/>
  <w16cex:commentExtensible w16cex:durableId="5A961B8C" w16cex:dateUtc="2025-04-27T10:39:00Z"/>
  <w16cex:commentExtensible w16cex:durableId="1E2975D5" w16cex:dateUtc="2025-04-27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9D74D0" w16cid:durableId="7080E2E4"/>
  <w16cid:commentId w16cid:paraId="4E0850F9" w16cid:durableId="4B62D46E"/>
  <w16cid:commentId w16cid:paraId="5D1B4B6C" w16cid:durableId="11EC19EE"/>
  <w16cid:commentId w16cid:paraId="34605C82" w16cid:durableId="0BF8EC30"/>
  <w16cid:commentId w16cid:paraId="5BBE6698" w16cid:durableId="586962FC"/>
  <w16cid:commentId w16cid:paraId="187B92ED" w16cid:durableId="63E75D66"/>
  <w16cid:commentId w16cid:paraId="06226A15" w16cid:durableId="5A961B8C"/>
  <w16cid:commentId w16cid:paraId="41CE1781" w16cid:durableId="1E2975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B088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71DCD"/>
    <w:multiLevelType w:val="hybridMultilevel"/>
    <w:tmpl w:val="88E4320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4A1854"/>
    <w:multiLevelType w:val="multilevel"/>
    <w:tmpl w:val="D3B8B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F93EBD"/>
    <w:multiLevelType w:val="hybridMultilevel"/>
    <w:tmpl w:val="134EE9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83DDB"/>
    <w:multiLevelType w:val="multilevel"/>
    <w:tmpl w:val="895E5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06E7F93"/>
    <w:multiLevelType w:val="hybridMultilevel"/>
    <w:tmpl w:val="10FCF8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B23BA"/>
    <w:multiLevelType w:val="hybridMultilevel"/>
    <w:tmpl w:val="99829E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439728">
    <w:abstractNumId w:val="4"/>
  </w:num>
  <w:num w:numId="2" w16cid:durableId="1623337834">
    <w:abstractNumId w:val="3"/>
  </w:num>
  <w:num w:numId="3" w16cid:durableId="530383550">
    <w:abstractNumId w:val="2"/>
  </w:num>
  <w:num w:numId="4" w16cid:durableId="2099017967">
    <w:abstractNumId w:val="6"/>
  </w:num>
  <w:num w:numId="5" w16cid:durableId="1508783859">
    <w:abstractNumId w:val="5"/>
  </w:num>
  <w:num w:numId="6" w16cid:durableId="1418213921">
    <w:abstractNumId w:val="0"/>
  </w:num>
  <w:num w:numId="7" w16cid:durableId="212422321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rgely Kiss">
    <w15:presenceInfo w15:providerId="Windows Live" w15:userId="09fb699473f324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3D1"/>
    <w:rsid w:val="00006B4D"/>
    <w:rsid w:val="00031B62"/>
    <w:rsid w:val="00091F4D"/>
    <w:rsid w:val="00091F87"/>
    <w:rsid w:val="000A5DA0"/>
    <w:rsid w:val="00124D68"/>
    <w:rsid w:val="001478E0"/>
    <w:rsid w:val="001C7879"/>
    <w:rsid w:val="00202A66"/>
    <w:rsid w:val="00281951"/>
    <w:rsid w:val="002922FB"/>
    <w:rsid w:val="002C6503"/>
    <w:rsid w:val="002C7213"/>
    <w:rsid w:val="002F5579"/>
    <w:rsid w:val="002F6D18"/>
    <w:rsid w:val="00332489"/>
    <w:rsid w:val="003529B9"/>
    <w:rsid w:val="00353552"/>
    <w:rsid w:val="00367706"/>
    <w:rsid w:val="003B58A6"/>
    <w:rsid w:val="00440B7F"/>
    <w:rsid w:val="005F0F35"/>
    <w:rsid w:val="005F3761"/>
    <w:rsid w:val="00622830"/>
    <w:rsid w:val="00731983"/>
    <w:rsid w:val="0075557B"/>
    <w:rsid w:val="007965A9"/>
    <w:rsid w:val="007A287F"/>
    <w:rsid w:val="007A43C4"/>
    <w:rsid w:val="007C68AC"/>
    <w:rsid w:val="00817C9E"/>
    <w:rsid w:val="00856383"/>
    <w:rsid w:val="00893201"/>
    <w:rsid w:val="0093411D"/>
    <w:rsid w:val="00940833"/>
    <w:rsid w:val="009777A1"/>
    <w:rsid w:val="009D33D1"/>
    <w:rsid w:val="009D4F2D"/>
    <w:rsid w:val="00A015CB"/>
    <w:rsid w:val="00A044FC"/>
    <w:rsid w:val="00A46238"/>
    <w:rsid w:val="00A675F5"/>
    <w:rsid w:val="00A745D0"/>
    <w:rsid w:val="00A94B64"/>
    <w:rsid w:val="00A96179"/>
    <w:rsid w:val="00A97650"/>
    <w:rsid w:val="00AB6F96"/>
    <w:rsid w:val="00B15FCF"/>
    <w:rsid w:val="00B223DB"/>
    <w:rsid w:val="00B27E5B"/>
    <w:rsid w:val="00B437C0"/>
    <w:rsid w:val="00C2154D"/>
    <w:rsid w:val="00C74BF5"/>
    <w:rsid w:val="00CC6464"/>
    <w:rsid w:val="00D30B6D"/>
    <w:rsid w:val="00D4281A"/>
    <w:rsid w:val="00DB2EF0"/>
    <w:rsid w:val="00DC5BC3"/>
    <w:rsid w:val="00E036C4"/>
    <w:rsid w:val="00EA3192"/>
    <w:rsid w:val="00EF3249"/>
    <w:rsid w:val="00F33CA1"/>
    <w:rsid w:val="00F6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A7C5"/>
  <w15:chartTrackingRefBased/>
  <w15:docId w15:val="{E22D3DD4-8148-40D9-84B8-9F25C77E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C6464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965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0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link w:val="KpalrsChar"/>
    <w:uiPriority w:val="35"/>
    <w:unhideWhenUsed/>
    <w:qFormat/>
    <w:rsid w:val="005F376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zvegtrzs">
    <w:name w:val="Body Text"/>
    <w:basedOn w:val="Norml"/>
    <w:link w:val="SzvegtrzsChar"/>
    <w:uiPriority w:val="99"/>
    <w:rsid w:val="00EF3249"/>
    <w:pPr>
      <w:autoSpaceDE w:val="0"/>
      <w:autoSpaceDN w:val="0"/>
      <w:spacing w:after="0" w:line="360" w:lineRule="auto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99"/>
    <w:rsid w:val="00EF3249"/>
    <w:rPr>
      <w:rFonts w:ascii="Times New Roman" w:eastAsiaTheme="minorEastAsia" w:hAnsi="Times New Roman" w:cs="Times New Roman"/>
      <w:kern w:val="0"/>
      <w:sz w:val="24"/>
      <w:szCs w:val="24"/>
      <w:lang w:eastAsia="hu-HU"/>
      <w14:ligatures w14:val="none"/>
    </w:rPr>
  </w:style>
  <w:style w:type="paragraph" w:styleId="Nincstrkz">
    <w:name w:val="No Spacing"/>
    <w:link w:val="NincstrkzChar"/>
    <w:uiPriority w:val="1"/>
    <w:qFormat/>
    <w:rsid w:val="00EF3249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NincstrkzChar">
    <w:name w:val="Nincs térköz Char"/>
    <w:basedOn w:val="Bekezdsalapbettpusa"/>
    <w:link w:val="Nincstrkz"/>
    <w:uiPriority w:val="1"/>
    <w:rsid w:val="00EF3249"/>
    <w:rPr>
      <w:rFonts w:ascii="Calibri" w:eastAsia="Times New Roman" w:hAnsi="Calibri" w:cs="Times New Roman"/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EF3249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unhideWhenUsed/>
    <w:rsid w:val="00EF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character" w:customStyle="1" w:styleId="Cmsor1Char">
    <w:name w:val="Címsor 1 Char"/>
    <w:basedOn w:val="Bekezdsalapbettpusa"/>
    <w:link w:val="Cmsor1"/>
    <w:uiPriority w:val="9"/>
    <w:rsid w:val="00CC646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E036C4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7965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palrsChar">
    <w:name w:val="Képaláírás Char"/>
    <w:basedOn w:val="Bekezdsalapbettpusa"/>
    <w:link w:val="Kpalrs"/>
    <w:locked/>
    <w:rsid w:val="007965A9"/>
    <w:rPr>
      <w:i/>
      <w:iCs/>
      <w:color w:val="44546A" w:themeColor="text2"/>
      <w:sz w:val="18"/>
      <w:szCs w:val="1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33CA1"/>
    <w:pPr>
      <w:outlineLvl w:val="9"/>
    </w:pPr>
    <w:rPr>
      <w:kern w:val="0"/>
      <w:lang w:eastAsia="hu-HU"/>
      <w14:ligatures w14:val="none"/>
    </w:rPr>
  </w:style>
  <w:style w:type="paragraph" w:styleId="TJ1">
    <w:name w:val="toc 1"/>
    <w:basedOn w:val="Norml"/>
    <w:next w:val="Norml"/>
    <w:autoRedefine/>
    <w:uiPriority w:val="39"/>
    <w:unhideWhenUsed/>
    <w:rsid w:val="00AB6F96"/>
    <w:pPr>
      <w:tabs>
        <w:tab w:val="left" w:pos="480"/>
        <w:tab w:val="right" w:leader="dot" w:pos="9062"/>
      </w:tabs>
      <w:spacing w:after="100"/>
    </w:pPr>
    <w:rPr>
      <w:rFonts w:ascii="Times New Roman" w:hAnsi="Times New Roman" w:cs="Times New Roman"/>
      <w:noProof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rsid w:val="00F33CA1"/>
    <w:pPr>
      <w:spacing w:after="100"/>
      <w:ind w:left="220"/>
    </w:pPr>
  </w:style>
  <w:style w:type="paragraph" w:styleId="brajegyzk">
    <w:name w:val="table of figures"/>
    <w:basedOn w:val="Norml"/>
    <w:next w:val="Norml"/>
    <w:uiPriority w:val="99"/>
    <w:unhideWhenUsed/>
    <w:rsid w:val="00F33CA1"/>
    <w:pPr>
      <w:spacing w:after="0"/>
    </w:pPr>
  </w:style>
  <w:style w:type="paragraph" w:styleId="Felsorols">
    <w:name w:val="List Bullet"/>
    <w:basedOn w:val="Norml"/>
    <w:unhideWhenUsed/>
    <w:rsid w:val="00332489"/>
    <w:pPr>
      <w:numPr>
        <w:numId w:val="6"/>
      </w:numPr>
      <w:spacing w:after="200" w:line="276" w:lineRule="auto"/>
      <w:contextualSpacing/>
    </w:pPr>
    <w:rPr>
      <w:rFonts w:ascii="Times New Roman" w:hAnsi="Times New Roman"/>
      <w:kern w:val="0"/>
      <w:sz w:val="24"/>
      <w14:ligatures w14:val="none"/>
    </w:rPr>
  </w:style>
  <w:style w:type="character" w:styleId="Jegyzethivatkozs">
    <w:name w:val="annotation reference"/>
    <w:basedOn w:val="Bekezdsalapbettpusa"/>
    <w:uiPriority w:val="99"/>
    <w:semiHidden/>
    <w:unhideWhenUsed/>
    <w:rsid w:val="00A9765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9765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9765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765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7650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A97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hyperlink" Target="mailto:kocski.attila@gmail.com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11/relationships/commentsExtended" Target="commentsExtended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C841F-B197-48D9-97A3-4E50A9B9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2307</Words>
  <Characters>15926</Characters>
  <Application>Microsoft Office Word</Application>
  <DocSecurity>4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 Köcskiné Dudás</dc:creator>
  <cp:keywords/>
  <dc:description/>
  <cp:lastModifiedBy>Gergely Kiss</cp:lastModifiedBy>
  <cp:revision>2</cp:revision>
  <dcterms:created xsi:type="dcterms:W3CDTF">2025-04-27T10:50:00Z</dcterms:created>
  <dcterms:modified xsi:type="dcterms:W3CDTF">2025-04-27T10:50:00Z</dcterms:modified>
</cp:coreProperties>
</file>